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7506B" w14:textId="31AC0336" w:rsidR="00B132A0" w:rsidRPr="00671E51" w:rsidRDefault="00B132A0" w:rsidP="00B132A0">
      <w:pPr>
        <w:pStyle w:val="Pealkiri"/>
        <w:jc w:val="right"/>
        <w:rPr>
          <w:sz w:val="22"/>
          <w:szCs w:val="22"/>
          <w:lang w:val="et-EE"/>
        </w:rPr>
      </w:pPr>
      <w:r w:rsidRPr="002B39F9">
        <w:rPr>
          <w:sz w:val="22"/>
          <w:szCs w:val="22"/>
          <w:lang w:val="et-EE"/>
        </w:rPr>
        <w:t>Lisa nr 6.</w:t>
      </w:r>
      <w:r w:rsidR="004C2CC5">
        <w:rPr>
          <w:sz w:val="22"/>
          <w:szCs w:val="22"/>
          <w:lang w:val="et-EE"/>
        </w:rPr>
        <w:t>1</w:t>
      </w:r>
    </w:p>
    <w:p w14:paraId="34CFE044" w14:textId="77777777" w:rsidR="004C2CC5" w:rsidRPr="004C2CC5" w:rsidRDefault="004C2CC5" w:rsidP="004C2CC5">
      <w:pPr>
        <w:pStyle w:val="Pealkiri"/>
        <w:jc w:val="right"/>
        <w:rPr>
          <w:b w:val="0"/>
          <w:bCs w:val="0"/>
          <w:sz w:val="22"/>
          <w:szCs w:val="22"/>
          <w:lang w:val="et-EE"/>
        </w:rPr>
      </w:pPr>
      <w:r w:rsidRPr="004C2CC5">
        <w:rPr>
          <w:b w:val="0"/>
          <w:bCs w:val="0"/>
          <w:sz w:val="22"/>
          <w:szCs w:val="22"/>
          <w:lang w:val="et-EE"/>
        </w:rPr>
        <w:t>18.12.2020 sõlmitud</w:t>
      </w:r>
    </w:p>
    <w:p w14:paraId="5DE049B3" w14:textId="514AA003" w:rsidR="00B132A0" w:rsidRDefault="004C2CC5" w:rsidP="004C2CC5">
      <w:pPr>
        <w:pStyle w:val="Pealkiri"/>
        <w:spacing w:after="60"/>
        <w:jc w:val="right"/>
        <w:rPr>
          <w:b w:val="0"/>
          <w:bCs w:val="0"/>
          <w:sz w:val="22"/>
          <w:szCs w:val="22"/>
          <w:lang w:val="et-EE"/>
        </w:rPr>
      </w:pPr>
      <w:r w:rsidRPr="004C2CC5">
        <w:rPr>
          <w:b w:val="0"/>
          <w:bCs w:val="0"/>
          <w:sz w:val="22"/>
          <w:szCs w:val="22"/>
          <w:lang w:val="et-EE"/>
        </w:rPr>
        <w:t>üürilepingu</w:t>
      </w:r>
      <w:r>
        <w:rPr>
          <w:b w:val="0"/>
          <w:bCs w:val="0"/>
          <w:sz w:val="22"/>
          <w:szCs w:val="22"/>
          <w:lang w:val="et-EE"/>
        </w:rPr>
        <w:t>le</w:t>
      </w:r>
      <w:r w:rsidRPr="004C2CC5">
        <w:rPr>
          <w:b w:val="0"/>
          <w:bCs w:val="0"/>
          <w:sz w:val="22"/>
          <w:szCs w:val="22"/>
          <w:lang w:val="et-EE"/>
        </w:rPr>
        <w:t xml:space="preserve"> nr KPJ-4/2020-297</w:t>
      </w:r>
    </w:p>
    <w:p w14:paraId="35D0A371" w14:textId="77777777" w:rsidR="004C2CC5" w:rsidRDefault="004C2CC5" w:rsidP="004C2CC5">
      <w:pPr>
        <w:pStyle w:val="Pealkiri"/>
        <w:spacing w:after="60"/>
        <w:jc w:val="right"/>
        <w:rPr>
          <w:b w:val="0"/>
          <w:bCs w:val="0"/>
          <w:sz w:val="22"/>
          <w:szCs w:val="22"/>
          <w:lang w:val="et-EE"/>
        </w:rPr>
      </w:pPr>
    </w:p>
    <w:p w14:paraId="45B26CB1" w14:textId="77777777" w:rsidR="004C2CC5" w:rsidRDefault="004C2CC5" w:rsidP="004C2CC5">
      <w:pPr>
        <w:pStyle w:val="Pealkiri"/>
        <w:spacing w:after="60"/>
        <w:jc w:val="right"/>
        <w:rPr>
          <w:sz w:val="22"/>
          <w:szCs w:val="22"/>
          <w:lang w:val="et-EE"/>
        </w:rPr>
      </w:pPr>
    </w:p>
    <w:p w14:paraId="007836F7" w14:textId="2EF9017F" w:rsidR="00B132A0" w:rsidRPr="00345A3D" w:rsidRDefault="00B132A0" w:rsidP="00B132A0">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1EE15A87" w14:textId="77777777" w:rsidR="00B132A0" w:rsidRDefault="00B132A0" w:rsidP="00B132A0">
      <w:pPr>
        <w:jc w:val="both"/>
        <w:rPr>
          <w:b/>
          <w:sz w:val="22"/>
          <w:szCs w:val="22"/>
        </w:rPr>
      </w:pPr>
    </w:p>
    <w:p w14:paraId="465ABABF" w14:textId="6D1D2825" w:rsidR="00B132A0" w:rsidRPr="00D634CD" w:rsidRDefault="00B132A0" w:rsidP="00B132A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sidR="00883313">
        <w:rPr>
          <w:sz w:val="22"/>
          <w:szCs w:val="22"/>
        </w:rPr>
        <w:t>vol</w:t>
      </w:r>
      <w:r>
        <w:rPr>
          <w:sz w:val="22"/>
          <w:szCs w:val="22"/>
        </w:rPr>
        <w:t xml:space="preserve">ikirja alusel </w:t>
      </w:r>
      <w:r w:rsidR="00883313" w:rsidRPr="00883313">
        <w:rPr>
          <w:sz w:val="22"/>
          <w:szCs w:val="22"/>
        </w:rPr>
        <w:t>haldusteenuste direktor Karel Aasrand</w:t>
      </w:r>
    </w:p>
    <w:p w14:paraId="21BAFE3A" w14:textId="77777777" w:rsidR="00B132A0" w:rsidRPr="00286B88" w:rsidRDefault="00B132A0" w:rsidP="00B132A0">
      <w:pPr>
        <w:jc w:val="both"/>
        <w:rPr>
          <w:sz w:val="22"/>
          <w:szCs w:val="22"/>
        </w:rPr>
      </w:pPr>
      <w:r w:rsidRPr="00D634CD">
        <w:rPr>
          <w:sz w:val="22"/>
          <w:szCs w:val="22"/>
        </w:rPr>
        <w:t xml:space="preserve">ja </w:t>
      </w:r>
    </w:p>
    <w:p w14:paraId="72785A63" w14:textId="5ABC226F" w:rsidR="00F146B5" w:rsidRDefault="00583243" w:rsidP="00F146B5">
      <w:pPr>
        <w:tabs>
          <w:tab w:val="left" w:pos="2805"/>
        </w:tabs>
        <w:spacing w:after="60"/>
        <w:jc w:val="both"/>
        <w:rPr>
          <w:bCs/>
          <w:sz w:val="22"/>
          <w:szCs w:val="22"/>
          <w:lang w:eastAsia="ar-SA"/>
        </w:rPr>
      </w:pPr>
      <w:r>
        <w:rPr>
          <w:b/>
          <w:sz w:val="22"/>
          <w:szCs w:val="22"/>
        </w:rPr>
        <w:t xml:space="preserve">Eesti Vabariik </w:t>
      </w:r>
      <w:r w:rsidRPr="00EE6466">
        <w:rPr>
          <w:b/>
          <w:sz w:val="22"/>
          <w:szCs w:val="22"/>
        </w:rPr>
        <w:t>Tallinna Vangla</w:t>
      </w:r>
      <w:r>
        <w:rPr>
          <w:b/>
          <w:sz w:val="22"/>
          <w:szCs w:val="22"/>
        </w:rPr>
        <w:t xml:space="preserve"> kaudu</w:t>
      </w:r>
      <w:r w:rsidRPr="00EE6466">
        <w:rPr>
          <w:sz w:val="22"/>
          <w:szCs w:val="22"/>
        </w:rPr>
        <w:t xml:space="preserve">, registrikood </w:t>
      </w:r>
      <w:r w:rsidRPr="00EE6466">
        <w:rPr>
          <w:bCs/>
          <w:sz w:val="22"/>
          <w:szCs w:val="22"/>
        </w:rPr>
        <w:t>70001113,</w:t>
      </w:r>
      <w:r w:rsidRPr="00EE6466">
        <w:rPr>
          <w:b/>
          <w:bCs/>
          <w:sz w:val="22"/>
          <w:szCs w:val="22"/>
        </w:rPr>
        <w:t xml:space="preserve"> </w:t>
      </w:r>
      <w:r w:rsidRPr="00EE6466">
        <w:rPr>
          <w:sz w:val="22"/>
          <w:szCs w:val="22"/>
        </w:rPr>
        <w:t xml:space="preserve">asukoht Linnaaru tee 5, </w:t>
      </w:r>
      <w:proofErr w:type="spellStart"/>
      <w:r w:rsidRPr="00EE6466">
        <w:rPr>
          <w:sz w:val="22"/>
          <w:szCs w:val="22"/>
        </w:rPr>
        <w:t>Soodevahe</w:t>
      </w:r>
      <w:proofErr w:type="spellEnd"/>
      <w:r w:rsidRPr="00EE6466">
        <w:rPr>
          <w:sz w:val="22"/>
          <w:szCs w:val="22"/>
        </w:rPr>
        <w:t xml:space="preserve"> küla, Rae vald, </w:t>
      </w:r>
      <w:r w:rsidR="008B48F0" w:rsidRPr="00EE6466">
        <w:rPr>
          <w:sz w:val="22"/>
          <w:szCs w:val="22"/>
        </w:rPr>
        <w:t xml:space="preserve">75322 </w:t>
      </w:r>
      <w:r w:rsidRPr="00EE6466">
        <w:rPr>
          <w:sz w:val="22"/>
          <w:szCs w:val="22"/>
        </w:rPr>
        <w:t xml:space="preserve">Harjumaa (edaspidi nimetatud </w:t>
      </w:r>
      <w:r w:rsidRPr="00583243">
        <w:rPr>
          <w:bCs/>
          <w:i/>
          <w:iCs/>
          <w:sz w:val="22"/>
          <w:szCs w:val="22"/>
        </w:rPr>
        <w:t>üürnik</w:t>
      </w:r>
      <w:r w:rsidRPr="00EE6466">
        <w:rPr>
          <w:sz w:val="22"/>
          <w:szCs w:val="22"/>
        </w:rPr>
        <w:t xml:space="preserve">), mida esindab põhimääruse alusel vanglateenistuse haldusosakonna juhataja Risto </w:t>
      </w:r>
      <w:proofErr w:type="spellStart"/>
      <w:r w:rsidRPr="00EE6466">
        <w:rPr>
          <w:sz w:val="22"/>
          <w:szCs w:val="22"/>
        </w:rPr>
        <w:t>Lindeberg</w:t>
      </w:r>
      <w:proofErr w:type="spellEnd"/>
      <w:r w:rsidR="00F146B5">
        <w:rPr>
          <w:bCs/>
          <w:sz w:val="22"/>
          <w:szCs w:val="22"/>
        </w:rPr>
        <w:t>,</w:t>
      </w:r>
    </w:p>
    <w:p w14:paraId="0E3073F1" w14:textId="77777777" w:rsidR="00F146B5" w:rsidRDefault="00F146B5" w:rsidP="00F146B5">
      <w:pPr>
        <w:widowControl w:val="0"/>
        <w:tabs>
          <w:tab w:val="left" w:pos="5245"/>
        </w:tabs>
        <w:autoSpaceDE w:val="0"/>
        <w:jc w:val="both"/>
        <w:rPr>
          <w:color w:val="000000"/>
          <w:sz w:val="22"/>
          <w:szCs w:val="22"/>
        </w:rPr>
      </w:pPr>
    </w:p>
    <w:p w14:paraId="73DC8E48" w14:textId="77777777" w:rsidR="00F146B5" w:rsidRDefault="00F146B5" w:rsidP="00F146B5">
      <w:pPr>
        <w:widowControl w:val="0"/>
        <w:tabs>
          <w:tab w:val="left" w:pos="5245"/>
        </w:tabs>
        <w:autoSpaceDE w:val="0"/>
        <w:spacing w:after="60"/>
        <w:jc w:val="both"/>
        <w:rPr>
          <w:b/>
          <w:color w:val="000000"/>
          <w:sz w:val="22"/>
          <w:szCs w:val="22"/>
        </w:rPr>
      </w:pPr>
      <w:r>
        <w:rPr>
          <w:color w:val="000000"/>
          <w:sz w:val="22"/>
          <w:szCs w:val="22"/>
        </w:rPr>
        <w:t xml:space="preserve">edaspidi eraldi või ühiselt nimetatud </w:t>
      </w:r>
      <w:r>
        <w:rPr>
          <w:i/>
          <w:color w:val="000000"/>
          <w:sz w:val="22"/>
          <w:szCs w:val="22"/>
        </w:rPr>
        <w:t>pool</w:t>
      </w:r>
      <w:r>
        <w:rPr>
          <w:color w:val="000000"/>
          <w:sz w:val="22"/>
          <w:szCs w:val="22"/>
        </w:rPr>
        <w:t xml:space="preserve"> või </w:t>
      </w:r>
      <w:r>
        <w:rPr>
          <w:i/>
          <w:color w:val="000000"/>
          <w:sz w:val="22"/>
          <w:szCs w:val="22"/>
        </w:rPr>
        <w:t>pooled</w:t>
      </w:r>
      <w:r>
        <w:rPr>
          <w:color w:val="000000"/>
          <w:sz w:val="22"/>
          <w:szCs w:val="22"/>
        </w:rPr>
        <w:t xml:space="preserve">, </w:t>
      </w:r>
    </w:p>
    <w:p w14:paraId="6F4B6706" w14:textId="77777777" w:rsidR="00F146B5" w:rsidRDefault="00F146B5" w:rsidP="00F146B5">
      <w:pPr>
        <w:widowControl w:val="0"/>
        <w:tabs>
          <w:tab w:val="left" w:pos="5245"/>
        </w:tabs>
        <w:autoSpaceDE w:val="0"/>
        <w:spacing w:after="60"/>
        <w:jc w:val="both"/>
        <w:rPr>
          <w:i/>
          <w:color w:val="000000"/>
          <w:sz w:val="22"/>
          <w:szCs w:val="22"/>
        </w:rPr>
      </w:pPr>
    </w:p>
    <w:p w14:paraId="3ABC4F96" w14:textId="77777777" w:rsidR="00F146B5" w:rsidRDefault="00F146B5" w:rsidP="00F146B5">
      <w:pPr>
        <w:widowControl w:val="0"/>
        <w:tabs>
          <w:tab w:val="left" w:pos="5245"/>
        </w:tabs>
        <w:autoSpaceDE w:val="0"/>
        <w:spacing w:after="60"/>
        <w:jc w:val="both"/>
        <w:rPr>
          <w:color w:val="000000"/>
          <w:sz w:val="22"/>
          <w:szCs w:val="22"/>
        </w:rPr>
      </w:pPr>
      <w:r>
        <w:rPr>
          <w:color w:val="000000"/>
          <w:sz w:val="22"/>
          <w:szCs w:val="22"/>
        </w:rPr>
        <w:t xml:space="preserve">võttes arvesse, et: </w:t>
      </w:r>
    </w:p>
    <w:p w14:paraId="6545F173" w14:textId="5C33D31B" w:rsidR="00F146B5" w:rsidRDefault="006B75CD" w:rsidP="00F146B5">
      <w:pPr>
        <w:pStyle w:val="Loendilik"/>
        <w:widowControl w:val="0"/>
        <w:numPr>
          <w:ilvl w:val="0"/>
          <w:numId w:val="40"/>
        </w:numPr>
        <w:autoSpaceDE w:val="0"/>
        <w:spacing w:after="60"/>
        <w:jc w:val="both"/>
        <w:rPr>
          <w:sz w:val="22"/>
          <w:szCs w:val="22"/>
        </w:rPr>
      </w:pPr>
      <w:r>
        <w:rPr>
          <w:color w:val="000000"/>
          <w:sz w:val="22"/>
          <w:szCs w:val="22"/>
        </w:rPr>
        <w:t xml:space="preserve">poolte vahel on </w:t>
      </w:r>
      <w:r w:rsidR="00851150">
        <w:rPr>
          <w:color w:val="000000"/>
          <w:sz w:val="22"/>
          <w:szCs w:val="22"/>
        </w:rPr>
        <w:t>18.12.2020</w:t>
      </w:r>
      <w:r>
        <w:rPr>
          <w:color w:val="000000"/>
          <w:sz w:val="22"/>
          <w:szCs w:val="22"/>
        </w:rPr>
        <w:t xml:space="preserve"> sõlmitud üürileping nr </w:t>
      </w:r>
      <w:r w:rsidR="00851150" w:rsidRPr="00851150">
        <w:rPr>
          <w:bCs/>
          <w:color w:val="000000"/>
          <w:sz w:val="22"/>
          <w:szCs w:val="22"/>
        </w:rPr>
        <w:t xml:space="preserve">KPJ-4/2020-297 </w:t>
      </w:r>
      <w:r>
        <w:rPr>
          <w:color w:val="000000"/>
          <w:sz w:val="22"/>
          <w:szCs w:val="22"/>
        </w:rPr>
        <w:t xml:space="preserve">(edaspidi nimetatud </w:t>
      </w:r>
      <w:r>
        <w:rPr>
          <w:i/>
          <w:color w:val="000000"/>
          <w:sz w:val="22"/>
          <w:szCs w:val="22"/>
        </w:rPr>
        <w:t>leping</w:t>
      </w:r>
      <w:r>
        <w:rPr>
          <w:color w:val="000000"/>
          <w:sz w:val="22"/>
          <w:szCs w:val="22"/>
        </w:rPr>
        <w:t xml:space="preserve">), mille kohaselt on üürnikul õigus kasutada </w:t>
      </w:r>
      <w:r w:rsidR="004C2CC5" w:rsidRPr="004C2CC5">
        <w:rPr>
          <w:b/>
          <w:bCs/>
          <w:color w:val="000000"/>
          <w:sz w:val="22"/>
          <w:szCs w:val="22"/>
        </w:rPr>
        <w:t>Pärnus Kuninga tn 2</w:t>
      </w:r>
      <w:r w:rsidR="004C2CC5">
        <w:rPr>
          <w:b/>
          <w:bCs/>
          <w:color w:val="000000"/>
          <w:sz w:val="22"/>
          <w:szCs w:val="22"/>
        </w:rPr>
        <w:t>2</w:t>
      </w:r>
      <w:r>
        <w:rPr>
          <w:b/>
          <w:bCs/>
          <w:color w:val="000000"/>
          <w:sz w:val="22"/>
          <w:szCs w:val="22"/>
          <w:lang w:val="en-GB"/>
        </w:rPr>
        <w:t xml:space="preserve"> </w:t>
      </w:r>
      <w:r>
        <w:rPr>
          <w:color w:val="000000"/>
          <w:sz w:val="22"/>
          <w:szCs w:val="22"/>
        </w:rPr>
        <w:t>asuvat üüripinda</w:t>
      </w:r>
      <w:r w:rsidR="00F146B5">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pooled on kokku leppinud, et üürileandja teostab üüripinnal kokkulepitud mahus vajalikud pisiparendustööd</w:t>
      </w:r>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4BBDE2D" w:rsidR="00713FC6" w:rsidRDefault="00914F19" w:rsidP="00E204E2">
      <w:pPr>
        <w:numPr>
          <w:ilvl w:val="1"/>
          <w:numId w:val="4"/>
        </w:numPr>
        <w:spacing w:after="60"/>
        <w:jc w:val="both"/>
        <w:rPr>
          <w:sz w:val="22"/>
          <w:szCs w:val="22"/>
        </w:rPr>
      </w:pPr>
      <w:r w:rsidRPr="00914F19">
        <w:rPr>
          <w:sz w:val="22"/>
          <w:szCs w:val="22"/>
        </w:rPr>
        <w:t xml:space="preserve">Pooled on kokku leppinud, et üürileandja teostab üüripinnal </w:t>
      </w:r>
      <w:proofErr w:type="spellStart"/>
      <w:r w:rsidRPr="00914F19">
        <w:rPr>
          <w:sz w:val="22"/>
          <w:szCs w:val="22"/>
        </w:rPr>
        <w:t>pisiparendustöödena</w:t>
      </w:r>
      <w:proofErr w:type="spellEnd"/>
      <w:r w:rsidRPr="00914F19">
        <w:rPr>
          <w:sz w:val="22"/>
          <w:szCs w:val="22"/>
        </w:rPr>
        <w:t xml:space="preserve"> kokkuleppe lisas nr 1 kirjeldatud tööd ning hangib lisas nr 2 loetletud sisustuse (edaspidi ühiselt nimetatud </w:t>
      </w:r>
      <w:r w:rsidRPr="00914F19">
        <w:rPr>
          <w:i/>
          <w:iCs/>
          <w:sz w:val="22"/>
          <w:szCs w:val="22"/>
        </w:rPr>
        <w:t>parendus</w:t>
      </w:r>
      <w:r w:rsidRPr="00914F19">
        <w:rPr>
          <w:i/>
          <w:sz w:val="22"/>
          <w:szCs w:val="22"/>
        </w:rPr>
        <w:t>tööd</w:t>
      </w:r>
      <w:r w:rsidRPr="00914F19">
        <w:rPr>
          <w:sz w:val="22"/>
          <w:szCs w:val="22"/>
        </w:rPr>
        <w:t>)</w:t>
      </w:r>
      <w:r w:rsidR="00713FC6" w:rsidRPr="00713FC6">
        <w:rPr>
          <w:sz w:val="22"/>
          <w:szCs w:val="22"/>
        </w:rPr>
        <w:t xml:space="preserve">. </w:t>
      </w:r>
      <w:bookmarkStart w:id="0" w:name="_Hlk95919643"/>
      <w:r w:rsidR="002077CE">
        <w:rPr>
          <w:sz w:val="22"/>
          <w:szCs w:val="22"/>
        </w:rPr>
        <w:t>Parendustööd</w:t>
      </w:r>
      <w:r w:rsidR="00713FC6"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00713FC6" w:rsidRPr="00713FC6">
        <w:rPr>
          <w:sz w:val="22"/>
          <w:szCs w:val="22"/>
        </w:rPr>
        <w:t xml:space="preserve">poolt kokku </w:t>
      </w:r>
      <w:r w:rsidR="002077CE">
        <w:rPr>
          <w:sz w:val="22"/>
          <w:szCs w:val="22"/>
        </w:rPr>
        <w:t>parendustööd</w:t>
      </w:r>
      <w:r w:rsidR="00713FC6" w:rsidRPr="00713FC6">
        <w:rPr>
          <w:sz w:val="22"/>
          <w:szCs w:val="22"/>
        </w:rPr>
        <w:t xml:space="preserve">e teostamiseks korraldatavates riigihangete </w:t>
      </w:r>
      <w:r w:rsidR="008928ED">
        <w:rPr>
          <w:sz w:val="22"/>
          <w:szCs w:val="22"/>
        </w:rPr>
        <w:t>alus</w:t>
      </w:r>
      <w:r w:rsidR="00713FC6"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00713FC6" w:rsidRPr="00713FC6">
        <w:rPr>
          <w:sz w:val="22"/>
          <w:szCs w:val="22"/>
        </w:rPr>
        <w:t xml:space="preserve">, arvestades seejuures </w:t>
      </w:r>
      <w:r w:rsidR="002077CE">
        <w:rPr>
          <w:sz w:val="22"/>
          <w:szCs w:val="22"/>
        </w:rPr>
        <w:t>parendustööd</w:t>
      </w:r>
      <w:r w:rsidR="00713FC6" w:rsidRPr="00713FC6">
        <w:rPr>
          <w:sz w:val="22"/>
          <w:szCs w:val="22"/>
        </w:rPr>
        <w:t>e teostamiseks vajalike rahalis</w:t>
      </w:r>
      <w:r w:rsidR="0044722E">
        <w:rPr>
          <w:sz w:val="22"/>
          <w:szCs w:val="22"/>
        </w:rPr>
        <w:t>te</w:t>
      </w:r>
      <w:r w:rsidR="00713FC6" w:rsidRPr="00713FC6">
        <w:rPr>
          <w:sz w:val="22"/>
          <w:szCs w:val="22"/>
        </w:rPr>
        <w:t xml:space="preserve"> vahend</w:t>
      </w:r>
      <w:r w:rsidR="0044722E">
        <w:rPr>
          <w:sz w:val="22"/>
          <w:szCs w:val="22"/>
        </w:rPr>
        <w:t>ite</w:t>
      </w:r>
      <w:r w:rsidR="00713FC6" w:rsidRPr="00713FC6">
        <w:rPr>
          <w:sz w:val="22"/>
          <w:szCs w:val="22"/>
        </w:rPr>
        <w:t xml:space="preserve"> olemasolu</w:t>
      </w:r>
      <w:bookmarkEnd w:id="0"/>
      <w:r w:rsidR="00713FC6">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2BB001FB" w:rsidR="00595D4B" w:rsidRPr="004257C3"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need üürnikule </w:t>
      </w:r>
      <w:r w:rsidRPr="000837BC">
        <w:rPr>
          <w:sz w:val="22"/>
          <w:szCs w:val="22"/>
        </w:rPr>
        <w:t xml:space="preserve">üle </w:t>
      </w:r>
      <w:r w:rsidRPr="000837BC">
        <w:rPr>
          <w:b/>
          <w:bCs/>
          <w:sz w:val="22"/>
          <w:szCs w:val="22"/>
        </w:rPr>
        <w:t xml:space="preserve">hiljemalt </w:t>
      </w:r>
      <w:r w:rsidR="00BB094C">
        <w:rPr>
          <w:b/>
          <w:bCs/>
          <w:sz w:val="22"/>
          <w:szCs w:val="22"/>
        </w:rPr>
        <w:t>16</w:t>
      </w:r>
      <w:r w:rsidR="00C630E0" w:rsidRPr="000837BC">
        <w:rPr>
          <w:b/>
          <w:bCs/>
          <w:sz w:val="22"/>
          <w:szCs w:val="22"/>
        </w:rPr>
        <w:t>.</w:t>
      </w:r>
      <w:r w:rsidR="009C4CA8">
        <w:rPr>
          <w:b/>
          <w:bCs/>
          <w:sz w:val="22"/>
          <w:szCs w:val="22"/>
        </w:rPr>
        <w:t>12</w:t>
      </w:r>
      <w:r w:rsidR="00C630E0" w:rsidRPr="000837BC">
        <w:rPr>
          <w:b/>
          <w:bCs/>
          <w:sz w:val="22"/>
          <w:szCs w:val="22"/>
        </w:rPr>
        <w:t>.202</w:t>
      </w:r>
      <w:r w:rsidR="005D4271">
        <w:rPr>
          <w:b/>
          <w:bCs/>
          <w:sz w:val="22"/>
          <w:szCs w:val="22"/>
        </w:rPr>
        <w:t>4</w:t>
      </w:r>
      <w:r w:rsidRPr="00BD1340">
        <w:rPr>
          <w:b/>
          <w:bCs/>
          <w:sz w:val="22"/>
          <w:szCs w:val="22"/>
        </w:rPr>
        <w:t xml:space="preserve"> </w:t>
      </w:r>
      <w:r w:rsidRPr="00BD1340">
        <w:rPr>
          <w:sz w:val="22"/>
          <w:szCs w:val="22"/>
        </w:rPr>
        <w:t>tingimusel</w:t>
      </w:r>
      <w:r w:rsidR="004257C3" w:rsidRPr="004257C3">
        <w:rPr>
          <w:sz w:val="22"/>
          <w:szCs w:val="22"/>
        </w:rPr>
        <w:t>,</w:t>
      </w:r>
      <w:r w:rsidR="00EE5D84" w:rsidRPr="004257C3">
        <w:rPr>
          <w:sz w:val="22"/>
          <w:szCs w:val="22"/>
        </w:rPr>
        <w:t xml:space="preserve">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7BA7D2D4"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B3335D">
        <w:rPr>
          <w:sz w:val="22"/>
          <w:szCs w:val="22"/>
        </w:rPr>
        <w:t>parendustööd vastavalt kokkuleppe lisa</w:t>
      </w:r>
      <w:r w:rsidR="000C3B6F">
        <w:rPr>
          <w:sz w:val="22"/>
          <w:szCs w:val="22"/>
        </w:rPr>
        <w:t>de</w:t>
      </w:r>
      <w:r w:rsidRPr="00B3335D">
        <w:rPr>
          <w:sz w:val="22"/>
          <w:szCs w:val="22"/>
        </w:rPr>
        <w:t>le nr 1</w:t>
      </w:r>
      <w:r w:rsidR="000C3B6F">
        <w:rPr>
          <w:sz w:val="22"/>
          <w:szCs w:val="22"/>
        </w:rPr>
        <w:t xml:space="preserve"> ja 2</w:t>
      </w:r>
      <w:r w:rsidRPr="00B3335D">
        <w:rPr>
          <w:sz w:val="22"/>
          <w:szCs w:val="22"/>
        </w:rPr>
        <w:t xml:space="preserve">. </w:t>
      </w:r>
      <w:r w:rsidRPr="00B3335D">
        <w:rPr>
          <w:b/>
          <w:bCs/>
          <w:sz w:val="22"/>
          <w:szCs w:val="22"/>
        </w:rPr>
        <w:t>Eeldatav parendustööde maksumus koos reserviga on</w:t>
      </w:r>
      <w:r w:rsidRPr="00B3335D">
        <w:rPr>
          <w:sz w:val="22"/>
          <w:szCs w:val="22"/>
        </w:rPr>
        <w:t xml:space="preserve"> </w:t>
      </w:r>
      <w:bookmarkStart w:id="1" w:name="_Hlk57878899"/>
      <w:r w:rsidR="00BB094C" w:rsidRPr="00BA1AB6">
        <w:rPr>
          <w:b/>
          <w:bCs/>
          <w:sz w:val="22"/>
          <w:szCs w:val="22"/>
        </w:rPr>
        <w:t>13 795</w:t>
      </w:r>
      <w:r w:rsidRPr="00B3335D">
        <w:rPr>
          <w:b/>
          <w:bCs/>
          <w:sz w:val="22"/>
          <w:szCs w:val="22"/>
        </w:rPr>
        <w:t xml:space="preserve"> </w:t>
      </w:r>
      <w:bookmarkEnd w:id="1"/>
      <w:r w:rsidRPr="00B3335D">
        <w:rPr>
          <w:b/>
          <w:bCs/>
          <w:sz w:val="22"/>
          <w:szCs w:val="22"/>
        </w:rPr>
        <w:t>(</w:t>
      </w:r>
      <w:r w:rsidR="00BB094C">
        <w:rPr>
          <w:b/>
          <w:bCs/>
          <w:sz w:val="22"/>
          <w:szCs w:val="22"/>
        </w:rPr>
        <w:t>kolmteist tuhat</w:t>
      </w:r>
      <w:r w:rsidR="00BA1AB6">
        <w:rPr>
          <w:b/>
          <w:bCs/>
          <w:sz w:val="22"/>
          <w:szCs w:val="22"/>
        </w:rPr>
        <w:t xml:space="preserve"> seitsesada üheksakümmend viis</w:t>
      </w:r>
      <w:r w:rsidRPr="00B3335D">
        <w:rPr>
          <w:b/>
          <w:bCs/>
          <w:sz w:val="22"/>
          <w:szCs w:val="22"/>
        </w:rPr>
        <w:t>) eurot, millele lisandub käibemaks</w:t>
      </w:r>
      <w:r w:rsidRPr="00B3335D">
        <w:rPr>
          <w:sz w:val="22"/>
          <w:szCs w:val="22"/>
        </w:rPr>
        <w:t>. Üürile lisanduva</w:t>
      </w:r>
      <w:r w:rsidR="00BA28A6">
        <w:rPr>
          <w:sz w:val="22"/>
          <w:szCs w:val="22"/>
        </w:rPr>
        <w:t>te</w:t>
      </w:r>
      <w:r w:rsidRPr="00B3335D">
        <w:rPr>
          <w:b/>
          <w:bCs/>
          <w:sz w:val="22"/>
          <w:szCs w:val="22"/>
        </w:rPr>
        <w:t xml:space="preserve"> kapitalikomponen</w:t>
      </w:r>
      <w:r w:rsidR="00B53AF8">
        <w:rPr>
          <w:b/>
          <w:bCs/>
          <w:sz w:val="22"/>
          <w:szCs w:val="22"/>
        </w:rPr>
        <w:t>tide</w:t>
      </w:r>
      <w:r w:rsidRPr="00B3335D">
        <w:rPr>
          <w:sz w:val="22"/>
          <w:szCs w:val="22"/>
        </w:rPr>
        <w:t xml:space="preserve"> (vastavalt </w:t>
      </w:r>
      <w:proofErr w:type="spellStart"/>
      <w:r w:rsidRPr="00B3335D">
        <w:rPr>
          <w:sz w:val="22"/>
          <w:szCs w:val="22"/>
        </w:rPr>
        <w:t>punkti</w:t>
      </w:r>
      <w:r w:rsidR="00B53AF8">
        <w:rPr>
          <w:sz w:val="22"/>
          <w:szCs w:val="22"/>
        </w:rPr>
        <w:t>dele</w:t>
      </w:r>
      <w:r w:rsidRPr="00B3335D">
        <w:rPr>
          <w:sz w:val="22"/>
          <w:szCs w:val="22"/>
        </w:rPr>
        <w:t>le</w:t>
      </w:r>
      <w:proofErr w:type="spellEnd"/>
      <w:r w:rsidRPr="00B3335D">
        <w:rPr>
          <w:sz w:val="22"/>
          <w:szCs w:val="22"/>
        </w:rPr>
        <w:t xml:space="preserve"> 7</w:t>
      </w:r>
      <w:r w:rsidR="00B53AF8">
        <w:rPr>
          <w:sz w:val="22"/>
          <w:szCs w:val="22"/>
        </w:rPr>
        <w:t xml:space="preserve"> ja 8</w:t>
      </w:r>
      <w:r w:rsidRPr="00B3335D">
        <w:rPr>
          <w:sz w:val="22"/>
          <w:szCs w:val="22"/>
        </w:rPr>
        <w:t xml:space="preserve">) arvestamise aluseks olev </w:t>
      </w:r>
      <w:r w:rsidRPr="00B3335D">
        <w:rPr>
          <w:b/>
          <w:bCs/>
          <w:sz w:val="22"/>
          <w:szCs w:val="22"/>
        </w:rPr>
        <w:t>eeldatav kogumaksumus on</w:t>
      </w:r>
      <w:r w:rsidR="00FB5733" w:rsidRPr="00B3335D">
        <w:rPr>
          <w:sz w:val="22"/>
          <w:szCs w:val="22"/>
        </w:rPr>
        <w:t xml:space="preserve"> </w:t>
      </w:r>
      <w:r w:rsidR="00BB094C" w:rsidRPr="00BA1AB6">
        <w:rPr>
          <w:b/>
          <w:bCs/>
          <w:sz w:val="22"/>
          <w:szCs w:val="22"/>
        </w:rPr>
        <w:t>14 761</w:t>
      </w:r>
      <w:r w:rsidR="007E422B" w:rsidRPr="00B3335D">
        <w:rPr>
          <w:b/>
          <w:bCs/>
          <w:sz w:val="22"/>
          <w:szCs w:val="22"/>
        </w:rPr>
        <w:t xml:space="preserve"> </w:t>
      </w:r>
      <w:r w:rsidRPr="00B3335D">
        <w:rPr>
          <w:b/>
          <w:bCs/>
          <w:sz w:val="22"/>
          <w:szCs w:val="22"/>
        </w:rPr>
        <w:t>(</w:t>
      </w:r>
      <w:r w:rsidR="00BA1AB6">
        <w:rPr>
          <w:b/>
          <w:bCs/>
          <w:sz w:val="22"/>
          <w:szCs w:val="22"/>
        </w:rPr>
        <w:t>neliteist tuhat seitsesada kuuskümmend üks</w:t>
      </w:r>
      <w:r w:rsidRPr="00B3335D">
        <w:rPr>
          <w:b/>
          <w:bCs/>
          <w:sz w:val="22"/>
          <w:szCs w:val="22"/>
        </w:rPr>
        <w:t xml:space="preserve">) eurot, millele lisandub käibemaks </w:t>
      </w:r>
      <w:r w:rsidRPr="00B3335D">
        <w:rPr>
          <w:sz w:val="22"/>
          <w:szCs w:val="22"/>
        </w:rPr>
        <w:t>ning</w:t>
      </w:r>
      <w:r w:rsidRPr="00FB5733">
        <w:rPr>
          <w:sz w:val="22"/>
          <w:szCs w:val="22"/>
        </w:rPr>
        <w:t xml:space="preserve"> mis lisaks eelnevalt toodud maksumusele on arvestatud koos üürileandja projektijuhtimise kulude ja üürileandja finantseeritava parendustööde teostamise aegse omakapitali ja võõrkapitali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lastRenderedPageBreak/>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e ning sellega kaasnevate tegevuste teostamist efektiivselt, üürniku jaoks parimal 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ule selliste ettepanekute kohta põhjendatud kaalutlused koos täiendava raha- ja ajakulu või muude oluliste tagajärgede äranäitamisega;</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4F267BB" w:rsidR="00085EEC" w:rsidRPr="002077CE" w:rsidRDefault="0087053E" w:rsidP="00BF5BDC">
      <w:pPr>
        <w:numPr>
          <w:ilvl w:val="1"/>
          <w:numId w:val="4"/>
        </w:numPr>
        <w:spacing w:after="60"/>
        <w:jc w:val="both"/>
        <w:rPr>
          <w:sz w:val="22"/>
          <w:szCs w:val="22"/>
        </w:rPr>
      </w:pPr>
      <w:r w:rsidRPr="002077CE">
        <w:rPr>
          <w:sz w:val="22"/>
          <w:szCs w:val="22"/>
        </w:rPr>
        <w:t>korraldama vastavalt vajadusele, sh üürniku esindaja nõudmisel</w:t>
      </w:r>
      <w:ins w:id="2" w:author="Kristel Marksalu" w:date="2024-09-19T09:51:00Z">
        <w:r w:rsidR="00B67DE1">
          <w:rPr>
            <w:sz w:val="22"/>
            <w:szCs w:val="22"/>
          </w:rPr>
          <w:t>,</w:t>
        </w:r>
      </w:ins>
      <w:r w:rsidRPr="002077CE">
        <w:rPr>
          <w:sz w:val="22"/>
          <w:szCs w:val="22"/>
        </w:rPr>
        <w:t xml:space="preserve">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201E5BC1"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3342B2">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3"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4" w:name="_Ref107196108"/>
      <w:bookmarkStart w:id="5"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6" w:name="_Ref128889130"/>
      <w:bookmarkEnd w:id="4"/>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w:t>
      </w:r>
      <w:r w:rsidRPr="008D409F">
        <w:rPr>
          <w:sz w:val="22"/>
          <w:szCs w:val="22"/>
          <w:lang w:val="et-EE"/>
        </w:rPr>
        <w:lastRenderedPageBreak/>
        <w:t xml:space="preserve">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5"/>
      <w:bookmarkEnd w:id="6"/>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3"/>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1A6FB9B9"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C21187" w:rsidRPr="00C21187">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7" w:name="_Ref127592280"/>
      <w:bookmarkStart w:id="8"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7"/>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8"/>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lastRenderedPageBreak/>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4B34B730"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9B1964">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5EBD3599"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DE21F6">
        <w:rPr>
          <w:sz w:val="22"/>
          <w:szCs w:val="22"/>
        </w:rPr>
        <w:t>3</w:t>
      </w:r>
      <w:r w:rsidRPr="00316A8E">
        <w:rPr>
          <w:sz w:val="22"/>
          <w:szCs w:val="22"/>
        </w:rPr>
        <w:t xml:space="preserve"> (k</w:t>
      </w:r>
      <w:r w:rsidR="00DE21F6">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 xml:space="preserve">ning lisa 3 muudatuse, milles </w:t>
      </w:r>
      <w:r w:rsidR="002077CE" w:rsidRPr="002077CE">
        <w:rPr>
          <w:sz w:val="22"/>
          <w:szCs w:val="22"/>
        </w:rPr>
        <w:lastRenderedPageBreak/>
        <w:t>täpsustatakse kokkuleppe punktis 7.2 kirjeldatud viisil leitud parendustööde kapitalikomponendi suurus (vastavalt üürileandja poolt tehtud parendustööde tegelikule maksumusele)</w:t>
      </w:r>
      <w:r w:rsidRPr="007878F5">
        <w:rPr>
          <w:bCs/>
          <w:sz w:val="22"/>
          <w:szCs w:val="22"/>
        </w:rPr>
        <w:t>.</w:t>
      </w:r>
      <w:r w:rsidR="00743259" w:rsidRPr="00743259">
        <w:rPr>
          <w:bCs/>
          <w:sz w:val="22"/>
          <w:szCs w:val="22"/>
        </w:rPr>
        <w:t xml:space="preserve"> </w:t>
      </w:r>
    </w:p>
    <w:p w14:paraId="21F5E5BB" w14:textId="5E545803" w:rsidR="00FD75A6" w:rsidRPr="00130806" w:rsidRDefault="007300F3" w:rsidP="00202FA1">
      <w:pPr>
        <w:pStyle w:val="Level2"/>
        <w:numPr>
          <w:ilvl w:val="1"/>
          <w:numId w:val="4"/>
        </w:numPr>
        <w:spacing w:after="60"/>
        <w:rPr>
          <w:sz w:val="22"/>
          <w:szCs w:val="22"/>
        </w:rPr>
      </w:pPr>
      <w:bookmarkStart w:id="9"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6DB095F7"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DE21F6">
        <w:rPr>
          <w:bCs/>
          <w:sz w:val="22"/>
          <w:szCs w:val="22"/>
        </w:rPr>
        <w:t>36</w:t>
      </w:r>
      <w:r w:rsidR="00D40F3E" w:rsidRPr="00130806">
        <w:rPr>
          <w:bCs/>
          <w:sz w:val="22"/>
          <w:szCs w:val="22"/>
        </w:rPr>
        <w:t xml:space="preserve"> (</w:t>
      </w:r>
      <w:r w:rsidR="00DE21F6">
        <w:rPr>
          <w:bCs/>
          <w:sz w:val="22"/>
          <w:szCs w:val="22"/>
        </w:rPr>
        <w:t>kolmkümmend kuus</w:t>
      </w:r>
      <w:r w:rsidR="00D40F3E" w:rsidRPr="00130806">
        <w:rPr>
          <w:bCs/>
          <w:sz w:val="22"/>
          <w:szCs w:val="22"/>
        </w:rPr>
        <w:t xml:space="preserve">) kuud </w:t>
      </w:r>
      <w:bookmarkStart w:id="10"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5D4271">
        <w:rPr>
          <w:bCs/>
          <w:sz w:val="22"/>
          <w:szCs w:val="22"/>
        </w:rPr>
        <w:t>5</w:t>
      </w:r>
      <w:r>
        <w:rPr>
          <w:bCs/>
          <w:sz w:val="22"/>
          <w:szCs w:val="22"/>
        </w:rPr>
        <w:t xml:space="preserve"> lisandub</w:t>
      </w:r>
      <w:r w:rsidR="001B67D3" w:rsidRPr="001B67D3">
        <w:rPr>
          <w:bCs/>
          <w:sz w:val="22"/>
          <w:szCs w:val="22"/>
        </w:rPr>
        <w:t xml:space="preserve"> </w:t>
      </w:r>
      <w:bookmarkEnd w:id="10"/>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0EA516E8"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DE21F6">
        <w:rPr>
          <w:sz w:val="22"/>
          <w:szCs w:val="22"/>
        </w:rPr>
        <w:t>9</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1"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1"/>
      <w:r w:rsidRPr="00476F53">
        <w:rPr>
          <w:sz w:val="22"/>
          <w:szCs w:val="22"/>
        </w:rPr>
        <w:t>;</w:t>
      </w:r>
    </w:p>
    <w:p w14:paraId="329F353E" w14:textId="7840C94E"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00CE4CDF">
        <w:rPr>
          <w:sz w:val="22"/>
          <w:szCs w:val="22"/>
        </w:rPr>
        <w:t>;</w:t>
      </w:r>
    </w:p>
    <w:bookmarkEnd w:id="9"/>
    <w:p w14:paraId="20CA527C" w14:textId="510C7D04" w:rsidR="00D40F3E" w:rsidRPr="00864E07" w:rsidRDefault="00CE4CDF" w:rsidP="00EE39DC">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sidR="00AD5008">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79FCFC8" w14:textId="71B24FE2" w:rsidR="14D0D498" w:rsidRDefault="14D0D498" w:rsidP="14D0D498">
      <w:pPr>
        <w:rPr>
          <w:sz w:val="22"/>
          <w:szCs w:val="22"/>
        </w:rPr>
      </w:pPr>
    </w:p>
    <w:p w14:paraId="4DE1487B" w14:textId="77777777" w:rsidR="00CF0BA1" w:rsidRPr="00CC4987" w:rsidRDefault="00CF0BA1" w:rsidP="00CF0BA1">
      <w:pPr>
        <w:pStyle w:val="Level2"/>
        <w:numPr>
          <w:ilvl w:val="0"/>
          <w:numId w:val="4"/>
        </w:numPr>
        <w:spacing w:after="120"/>
        <w:rPr>
          <w:b/>
          <w:sz w:val="22"/>
          <w:szCs w:val="22"/>
        </w:rPr>
      </w:pPr>
      <w:r w:rsidRPr="00CC4987">
        <w:rPr>
          <w:b/>
          <w:sz w:val="22"/>
          <w:szCs w:val="22"/>
        </w:rPr>
        <w:t>Sisustuse kapitalikomponendi arv</w:t>
      </w:r>
      <w:r>
        <w:rPr>
          <w:b/>
          <w:sz w:val="22"/>
          <w:szCs w:val="22"/>
        </w:rPr>
        <w:t>u</w:t>
      </w:r>
      <w:r w:rsidRPr="00CC4987">
        <w:rPr>
          <w:b/>
          <w:sz w:val="22"/>
          <w:szCs w:val="22"/>
        </w:rPr>
        <w:t>tamise alused ja kulude hüvitamine</w:t>
      </w:r>
    </w:p>
    <w:p w14:paraId="56A67A90" w14:textId="30F6470D" w:rsidR="00CF0BA1" w:rsidRPr="00CC4987" w:rsidRDefault="00CF0BA1" w:rsidP="00CF0BA1">
      <w:pPr>
        <w:pStyle w:val="Level2"/>
        <w:numPr>
          <w:ilvl w:val="1"/>
          <w:numId w:val="4"/>
        </w:numPr>
        <w:spacing w:after="60"/>
        <w:rPr>
          <w:sz w:val="22"/>
          <w:szCs w:val="22"/>
        </w:rPr>
      </w:pPr>
      <w:r w:rsidRPr="00CC4987">
        <w:rPr>
          <w:sz w:val="22"/>
          <w:szCs w:val="22"/>
        </w:rPr>
        <w:t xml:space="preserve">Pärast sisustuse üürnikule üleandmist sõlmivad üürileandja ja üürnik </w:t>
      </w:r>
      <w:r w:rsidR="001430D6">
        <w:rPr>
          <w:sz w:val="22"/>
          <w:szCs w:val="22"/>
        </w:rPr>
        <w:t>3</w:t>
      </w:r>
      <w:r w:rsidRPr="00CC4987">
        <w:rPr>
          <w:sz w:val="22"/>
          <w:szCs w:val="22"/>
        </w:rPr>
        <w:t xml:space="preserve"> (k</w:t>
      </w:r>
      <w:r w:rsidR="001430D6">
        <w:rPr>
          <w:sz w:val="22"/>
          <w:szCs w:val="22"/>
        </w:rPr>
        <w:t>olm</w:t>
      </w:r>
      <w:r w:rsidRPr="00CC4987">
        <w:rPr>
          <w:sz w:val="22"/>
          <w:szCs w:val="22"/>
        </w:rPr>
        <w:t xml:space="preserve">e) kalendrikuu jooksul üüris sisalduva sisustuse kapitalikomponendi suuruse muutmiseks </w:t>
      </w:r>
      <w:r w:rsidRPr="00092378">
        <w:rPr>
          <w:sz w:val="22"/>
          <w:szCs w:val="22"/>
        </w:rPr>
        <w:t>ning sisustuse remonttööde komponendi lisamiseks</w:t>
      </w:r>
      <w:r w:rsidRPr="00CC4987">
        <w:rPr>
          <w:sz w:val="22"/>
          <w:szCs w:val="22"/>
        </w:rPr>
        <w:t xml:space="preserve"> ja annuiteetmaksegraafiku asendamiseks üürilepingu muutmise kokkuleppe ning </w:t>
      </w:r>
      <w:r w:rsidRPr="00CC4987">
        <w:rPr>
          <w:bCs/>
          <w:sz w:val="22"/>
          <w:szCs w:val="22"/>
        </w:rPr>
        <w:t xml:space="preserve">lisa 3 muudatuse, milles täpsustatakse  </w:t>
      </w:r>
      <w:r w:rsidRPr="0013413E">
        <w:rPr>
          <w:bCs/>
          <w:sz w:val="22"/>
          <w:szCs w:val="22"/>
        </w:rPr>
        <w:t>poolte kohustusi sisustuse korrashoiu osas ning</w:t>
      </w:r>
      <w:r w:rsidRPr="00CC4987">
        <w:rPr>
          <w:bCs/>
          <w:sz w:val="22"/>
          <w:szCs w:val="22"/>
        </w:rPr>
        <w:t xml:space="preserve"> kokkuleppe punktis 8.2 kirjeldatud viisil leitud sisustuse kapitalikomponendi suurus (vastavalt üürileandja poolt hangitud sisustuse </w:t>
      </w:r>
      <w:r>
        <w:rPr>
          <w:bCs/>
          <w:sz w:val="22"/>
          <w:szCs w:val="22"/>
        </w:rPr>
        <w:t xml:space="preserve">tegelikule </w:t>
      </w:r>
      <w:r w:rsidRPr="00CC4987">
        <w:rPr>
          <w:bCs/>
          <w:sz w:val="22"/>
          <w:szCs w:val="22"/>
        </w:rPr>
        <w:t>maksumusele).</w:t>
      </w:r>
    </w:p>
    <w:p w14:paraId="4BB8C505" w14:textId="77777777" w:rsidR="00CF0BA1" w:rsidRDefault="00CF0BA1" w:rsidP="00CF0BA1">
      <w:pPr>
        <w:pStyle w:val="Level2"/>
        <w:numPr>
          <w:ilvl w:val="1"/>
          <w:numId w:val="4"/>
        </w:numPr>
        <w:spacing w:after="60"/>
        <w:rPr>
          <w:sz w:val="22"/>
          <w:szCs w:val="22"/>
        </w:rPr>
      </w:pPr>
      <w:r w:rsidRPr="00CC4987">
        <w:rPr>
          <w:sz w:val="22"/>
          <w:szCs w:val="22"/>
        </w:rPr>
        <w:t xml:space="preserve">Sisustuse kapitali algväärtus kajastatakse üüris sisalduvas </w:t>
      </w:r>
      <w:r w:rsidRPr="00CC4987">
        <w:rPr>
          <w:sz w:val="22"/>
          <w:szCs w:val="22"/>
          <w:u w:val="single"/>
        </w:rPr>
        <w:t>sisustuse kapitalikomponendis</w:t>
      </w:r>
      <w:r w:rsidRPr="00CC4987">
        <w:rPr>
          <w:sz w:val="22"/>
          <w:szCs w:val="22"/>
        </w:rPr>
        <w:t>, mis</w:t>
      </w:r>
      <w:r w:rsidRPr="00C91678">
        <w:rPr>
          <w:sz w:val="22"/>
          <w:szCs w:val="22"/>
        </w:rPr>
        <w:t xml:space="preserve"> arvutatakse </w:t>
      </w:r>
      <w:r w:rsidRPr="005A2265">
        <w:rPr>
          <w:sz w:val="22"/>
          <w:szCs w:val="22"/>
        </w:rPr>
        <w:t>määruse lisa 2</w:t>
      </w:r>
      <w:r w:rsidRPr="00C91678">
        <w:rPr>
          <w:sz w:val="22"/>
          <w:szCs w:val="22"/>
        </w:rPr>
        <w:t xml:space="preserve"> punktis 1 toodud valemi alusel,</w:t>
      </w:r>
      <w:r w:rsidRPr="00C91678">
        <w:rPr>
          <w:rFonts w:ascii="Calibri" w:eastAsia="Calibri" w:hAnsi="Calibri"/>
          <w:sz w:val="22"/>
          <w:szCs w:val="22"/>
        </w:rPr>
        <w:t xml:space="preserve"> </w:t>
      </w:r>
      <w:r w:rsidRPr="00C91678">
        <w:rPr>
          <w:sz w:val="22"/>
          <w:szCs w:val="22"/>
        </w:rPr>
        <w:t>arve</w:t>
      </w:r>
      <w:r>
        <w:rPr>
          <w:sz w:val="22"/>
          <w:szCs w:val="22"/>
        </w:rPr>
        <w:t>stades järgmist:</w:t>
      </w:r>
    </w:p>
    <w:p w14:paraId="0A6B4170" w14:textId="35DF3DC2" w:rsidR="00CF0BA1" w:rsidRPr="00FF2B77" w:rsidRDefault="00CF0BA1" w:rsidP="00CF0BA1">
      <w:pPr>
        <w:pStyle w:val="Level2"/>
        <w:numPr>
          <w:ilvl w:val="2"/>
          <w:numId w:val="4"/>
        </w:numPr>
        <w:spacing w:after="60"/>
        <w:rPr>
          <w:sz w:val="22"/>
          <w:szCs w:val="22"/>
        </w:rPr>
      </w:pPr>
      <w:r>
        <w:rPr>
          <w:sz w:val="22"/>
          <w:szCs w:val="22"/>
        </w:rPr>
        <w:t>si</w:t>
      </w:r>
      <w:r w:rsidRPr="00531AE0">
        <w:rPr>
          <w:sz w:val="22"/>
          <w:szCs w:val="22"/>
        </w:rPr>
        <w:t xml:space="preserve">sustuse </w:t>
      </w:r>
      <w:r w:rsidRPr="00D36BE0">
        <w:rPr>
          <w:sz w:val="22"/>
          <w:szCs w:val="22"/>
        </w:rPr>
        <w:t xml:space="preserve">kapitalikomponendi makse kuude arvuks </w:t>
      </w:r>
      <w:r w:rsidRPr="00CE4CDF">
        <w:rPr>
          <w:sz w:val="22"/>
          <w:szCs w:val="22"/>
        </w:rPr>
        <w:t xml:space="preserve">arvestatakse </w:t>
      </w:r>
      <w:r w:rsidR="001430D6">
        <w:rPr>
          <w:sz w:val="22"/>
          <w:szCs w:val="22"/>
        </w:rPr>
        <w:t>12</w:t>
      </w:r>
      <w:r w:rsidRPr="00CE4CDF">
        <w:rPr>
          <w:sz w:val="22"/>
          <w:szCs w:val="22"/>
        </w:rPr>
        <w:t xml:space="preserve"> </w:t>
      </w:r>
      <w:r w:rsidRPr="00CE4CDF">
        <w:rPr>
          <w:bCs/>
          <w:sz w:val="22"/>
          <w:szCs w:val="22"/>
        </w:rPr>
        <w:t>(</w:t>
      </w:r>
      <w:r w:rsidR="001430D6">
        <w:rPr>
          <w:bCs/>
          <w:sz w:val="22"/>
          <w:szCs w:val="22"/>
        </w:rPr>
        <w:t>kaksteist</w:t>
      </w:r>
      <w:r w:rsidRPr="00CE4CDF">
        <w:rPr>
          <w:bCs/>
          <w:sz w:val="22"/>
          <w:szCs w:val="22"/>
        </w:rPr>
        <w:t>) kuud</w:t>
      </w:r>
      <w:r w:rsidRPr="00FF2B77">
        <w:rPr>
          <w:bCs/>
          <w:sz w:val="22"/>
          <w:szCs w:val="22"/>
        </w:rPr>
        <w:t xml:space="preserve"> alates </w:t>
      </w:r>
      <w:proofErr w:type="spellStart"/>
      <w:r w:rsidRPr="00FF2B77">
        <w:rPr>
          <w:bCs/>
          <w:sz w:val="22"/>
          <w:szCs w:val="22"/>
        </w:rPr>
        <w:t>sisustsuse</w:t>
      </w:r>
      <w:proofErr w:type="spellEnd"/>
      <w:r w:rsidRPr="00FF2B77">
        <w:rPr>
          <w:bCs/>
          <w:sz w:val="22"/>
          <w:szCs w:val="22"/>
        </w:rPr>
        <w:t xml:space="preserve"> üürnikule üleandmise aastale järgneva aasta 1. jaanuarist, st eeldatavasti alates </w:t>
      </w:r>
      <w:r w:rsidR="00CE4CDF">
        <w:rPr>
          <w:bCs/>
          <w:sz w:val="22"/>
          <w:szCs w:val="22"/>
        </w:rPr>
        <w:t xml:space="preserve">01.01.2025 </w:t>
      </w:r>
      <w:r w:rsidRPr="00FF2B77">
        <w:rPr>
          <w:bCs/>
          <w:sz w:val="22"/>
          <w:szCs w:val="22"/>
        </w:rPr>
        <w:t>lisandub üürile sisustuse kapitalikomponent;</w:t>
      </w:r>
    </w:p>
    <w:p w14:paraId="4FBA1963" w14:textId="5249AEFC" w:rsidR="00CF0BA1" w:rsidRDefault="00CF0BA1" w:rsidP="00CF0BA1">
      <w:pPr>
        <w:pStyle w:val="Level2"/>
        <w:numPr>
          <w:ilvl w:val="2"/>
          <w:numId w:val="4"/>
        </w:numPr>
        <w:spacing w:after="60"/>
        <w:rPr>
          <w:sz w:val="22"/>
          <w:szCs w:val="22"/>
        </w:rPr>
      </w:pPr>
      <w:r>
        <w:rPr>
          <w:sz w:val="22"/>
          <w:szCs w:val="22"/>
          <w:u w:val="single"/>
        </w:rPr>
        <w:t>sisustuse k</w:t>
      </w:r>
      <w:r w:rsidRPr="00D36BE0">
        <w:rPr>
          <w:sz w:val="22"/>
          <w:szCs w:val="22"/>
          <w:u w:val="single"/>
        </w:rPr>
        <w:t>apitali tulumäärana</w:t>
      </w:r>
      <w:r w:rsidRPr="00D36BE0">
        <w:rPr>
          <w:sz w:val="22"/>
          <w:szCs w:val="22"/>
        </w:rPr>
        <w:t xml:space="preserve"> arvestatakse üürileandja üldkoosoleku otsusega kinnitatud perioodilist tulumäära määruse lisa 2 punktis 2 sätestatu alusel, mis kokkuleppe allkirjastamise hetkel o</w:t>
      </w:r>
      <w:r w:rsidRPr="00CE4CDF">
        <w:rPr>
          <w:sz w:val="22"/>
          <w:szCs w:val="22"/>
        </w:rPr>
        <w:t xml:space="preserve">n </w:t>
      </w:r>
      <w:r w:rsidR="00CE4CDF">
        <w:rPr>
          <w:sz w:val="22"/>
          <w:szCs w:val="22"/>
        </w:rPr>
        <w:t>5,</w:t>
      </w:r>
      <w:r w:rsidR="001430D6">
        <w:rPr>
          <w:sz w:val="22"/>
          <w:szCs w:val="22"/>
        </w:rPr>
        <w:t>9</w:t>
      </w:r>
      <w:r w:rsidRPr="00CE4CDF">
        <w:rPr>
          <w:sz w:val="22"/>
          <w:szCs w:val="22"/>
        </w:rPr>
        <w:t>%;</w:t>
      </w:r>
      <w:r w:rsidRPr="00D36BE0">
        <w:rPr>
          <w:sz w:val="22"/>
          <w:szCs w:val="22"/>
        </w:rPr>
        <w:t xml:space="preserve"> </w:t>
      </w:r>
    </w:p>
    <w:p w14:paraId="316CD18B" w14:textId="77777777" w:rsidR="00CF0BA1" w:rsidRPr="00B40D6E" w:rsidRDefault="00CF0BA1" w:rsidP="00CF0BA1">
      <w:pPr>
        <w:pStyle w:val="Level2"/>
        <w:numPr>
          <w:ilvl w:val="2"/>
          <w:numId w:val="4"/>
        </w:numPr>
        <w:spacing w:after="60"/>
        <w:rPr>
          <w:sz w:val="22"/>
          <w:szCs w:val="22"/>
        </w:rPr>
      </w:pPr>
      <w:r>
        <w:rPr>
          <w:sz w:val="22"/>
          <w:szCs w:val="22"/>
          <w:u w:val="single"/>
        </w:rPr>
        <w:t>s</w:t>
      </w:r>
      <w:r w:rsidRPr="00B40D6E">
        <w:rPr>
          <w:sz w:val="22"/>
          <w:szCs w:val="22"/>
          <w:u w:val="single"/>
        </w:rPr>
        <w:t>isustuse kapitali algväärtus</w:t>
      </w:r>
      <w:r w:rsidRPr="00B40D6E">
        <w:rPr>
          <w:sz w:val="22"/>
          <w:szCs w:val="22"/>
        </w:rPr>
        <w:t xml:space="preserve"> arvutatakse lähtudes järgmistest üürileandja kuludest:</w:t>
      </w:r>
    </w:p>
    <w:p w14:paraId="36AF8E86" w14:textId="77777777" w:rsidR="00CF0BA1" w:rsidRDefault="00CF0BA1" w:rsidP="00CF0BA1">
      <w:pPr>
        <w:pStyle w:val="Loendilik"/>
        <w:numPr>
          <w:ilvl w:val="3"/>
          <w:numId w:val="4"/>
        </w:numPr>
        <w:spacing w:after="60"/>
        <w:contextualSpacing w:val="0"/>
        <w:jc w:val="both"/>
        <w:rPr>
          <w:sz w:val="22"/>
          <w:szCs w:val="22"/>
        </w:rPr>
      </w:pPr>
      <w:r w:rsidRPr="00C91678">
        <w:rPr>
          <w:sz w:val="22"/>
          <w:szCs w:val="22"/>
        </w:rPr>
        <w:t xml:space="preserve">üürileandja poolt sisustuse hankimiseks ja paigaldamiseks tehtavatest </w:t>
      </w:r>
      <w:r>
        <w:rPr>
          <w:sz w:val="22"/>
          <w:szCs w:val="22"/>
        </w:rPr>
        <w:t xml:space="preserve">otsestest </w:t>
      </w:r>
      <w:r w:rsidRPr="00C91678">
        <w:rPr>
          <w:sz w:val="22"/>
          <w:szCs w:val="22"/>
        </w:rPr>
        <w:t>kuludest;</w:t>
      </w:r>
    </w:p>
    <w:p w14:paraId="07FB7A08" w14:textId="77777777" w:rsidR="00CF0BA1" w:rsidRDefault="00CF0BA1" w:rsidP="00CF0BA1">
      <w:pPr>
        <w:pStyle w:val="Loendilik"/>
        <w:numPr>
          <w:ilvl w:val="3"/>
          <w:numId w:val="4"/>
        </w:numPr>
        <w:spacing w:after="60"/>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55854618" w14:textId="77777777" w:rsidR="00CF0BA1" w:rsidRDefault="00CF0BA1" w:rsidP="00CF0BA1">
      <w:pPr>
        <w:pStyle w:val="Loendilik"/>
        <w:numPr>
          <w:ilvl w:val="3"/>
          <w:numId w:val="4"/>
        </w:numPr>
        <w:spacing w:after="60"/>
        <w:contextualSpacing w:val="0"/>
        <w:jc w:val="both"/>
        <w:rPr>
          <w:sz w:val="22"/>
          <w:szCs w:val="22"/>
        </w:rPr>
      </w:pPr>
      <w:r w:rsidRPr="00AA6F85">
        <w:rPr>
          <w:sz w:val="22"/>
          <w:szCs w:val="22"/>
        </w:rPr>
        <w:lastRenderedPageBreak/>
        <w:t>üürileandja projektijuhtimise kuludest, mille suuruseks on 7% (seitse protsenti) kokkuleppe punktides 8.2.3.1 ja 8.2.3.2 kirjeldatud otsestest kuludest</w:t>
      </w:r>
      <w:r w:rsidRPr="00B40D6E">
        <w:rPr>
          <w:sz w:val="22"/>
          <w:szCs w:val="22"/>
        </w:rPr>
        <w:t>;</w:t>
      </w:r>
    </w:p>
    <w:p w14:paraId="16D35A08" w14:textId="24E47DE7" w:rsidR="00CF0BA1" w:rsidRDefault="00CF0BA1" w:rsidP="00CF0BA1">
      <w:pPr>
        <w:pStyle w:val="Loendilik"/>
        <w:numPr>
          <w:ilvl w:val="3"/>
          <w:numId w:val="4"/>
        </w:numPr>
        <w:spacing w:after="60"/>
        <w:contextualSpacing w:val="0"/>
        <w:jc w:val="both"/>
        <w:rPr>
          <w:sz w:val="22"/>
          <w:szCs w:val="22"/>
        </w:rPr>
      </w:pPr>
      <w:r w:rsidRPr="00B40D6E">
        <w:rPr>
          <w:sz w:val="22"/>
          <w:szCs w:val="22"/>
        </w:rPr>
        <w:t xml:space="preserve">üürileandja finantseeritavast sisustuse hankimise aegsest omakapitali ja </w:t>
      </w:r>
      <w:proofErr w:type="spellStart"/>
      <w:r w:rsidRPr="00B40D6E">
        <w:rPr>
          <w:sz w:val="22"/>
          <w:szCs w:val="22"/>
        </w:rPr>
        <w:t>võõrkapitali</w:t>
      </w:r>
      <w:proofErr w:type="spellEnd"/>
      <w:r w:rsidRPr="00B40D6E">
        <w:rPr>
          <w:sz w:val="22"/>
          <w:szCs w:val="22"/>
        </w:rPr>
        <w:t xml:space="preserve"> intressikulust, mida arvestatakse </w:t>
      </w:r>
      <w:r w:rsidRPr="004B478B">
        <w:rPr>
          <w:sz w:val="22"/>
          <w:szCs w:val="22"/>
        </w:rPr>
        <w:t>kasutustasusse liitintressi meetodil</w:t>
      </w:r>
      <w:r w:rsidRPr="00B40D6E">
        <w:rPr>
          <w:sz w:val="22"/>
          <w:szCs w:val="22"/>
        </w:rPr>
        <w:t xml:space="preserve"> punktides </w:t>
      </w:r>
      <w:r>
        <w:rPr>
          <w:sz w:val="22"/>
          <w:szCs w:val="22"/>
        </w:rPr>
        <w:t>8.2.3.1</w:t>
      </w:r>
      <w:r w:rsidRPr="00B40D6E">
        <w:rPr>
          <w:sz w:val="22"/>
          <w:szCs w:val="22"/>
        </w:rPr>
        <w:t xml:space="preserve"> kuni </w:t>
      </w:r>
      <w:r>
        <w:rPr>
          <w:sz w:val="22"/>
          <w:szCs w:val="22"/>
        </w:rPr>
        <w:t>8.2.3.3</w:t>
      </w:r>
      <w:r w:rsidRPr="00B40D6E">
        <w:rPr>
          <w:sz w:val="22"/>
          <w:szCs w:val="22"/>
        </w:rPr>
        <w:t xml:space="preserve"> kirjeldatud </w:t>
      </w:r>
      <w:r>
        <w:rPr>
          <w:sz w:val="22"/>
          <w:szCs w:val="22"/>
        </w:rPr>
        <w:t xml:space="preserve">otsestest </w:t>
      </w:r>
      <w:r w:rsidRPr="00B40D6E">
        <w:rPr>
          <w:sz w:val="22"/>
          <w:szCs w:val="22"/>
        </w:rPr>
        <w:t>kuludest</w:t>
      </w:r>
      <w:r w:rsidR="00CE4CDF">
        <w:rPr>
          <w:sz w:val="22"/>
          <w:szCs w:val="22"/>
        </w:rPr>
        <w:t>;</w:t>
      </w:r>
    </w:p>
    <w:p w14:paraId="2A4019E0" w14:textId="4A2AD518" w:rsidR="00CF0BA1" w:rsidRPr="00CF0BA1" w:rsidRDefault="00CE4CDF" w:rsidP="00CF0BA1">
      <w:pPr>
        <w:pStyle w:val="Loendilik"/>
        <w:numPr>
          <w:ilvl w:val="2"/>
          <w:numId w:val="4"/>
        </w:numPr>
        <w:spacing w:after="60"/>
        <w:contextualSpacing w:val="0"/>
        <w:jc w:val="both"/>
        <w:rPr>
          <w:sz w:val="22"/>
          <w:szCs w:val="22"/>
        </w:rPr>
      </w:pPr>
      <w:r>
        <w:rPr>
          <w:sz w:val="22"/>
          <w:szCs w:val="22"/>
          <w:u w:val="single"/>
        </w:rPr>
        <w:t>s</w:t>
      </w:r>
      <w:r w:rsidR="00CF0BA1" w:rsidRPr="00CF0BA1">
        <w:rPr>
          <w:sz w:val="22"/>
          <w:szCs w:val="22"/>
          <w:u w:val="single"/>
        </w:rPr>
        <w:t>isustuse kapitali lõppväärtus on 0 (null) eurot.</w:t>
      </w:r>
    </w:p>
    <w:p w14:paraId="77707B06" w14:textId="77777777" w:rsidR="00CF0BA1" w:rsidRPr="00CF0BA1" w:rsidRDefault="00CF0BA1" w:rsidP="00CF0BA1">
      <w:pPr>
        <w:pStyle w:val="Loendilik"/>
        <w:spacing w:after="60"/>
        <w:ind w:left="1021"/>
        <w:contextualSpacing w:val="0"/>
        <w:jc w:val="both"/>
        <w:rPr>
          <w:sz w:val="22"/>
          <w:szCs w:val="22"/>
        </w:rPr>
      </w:pPr>
    </w:p>
    <w:p w14:paraId="2F42C559" w14:textId="02D7C228" w:rsidR="0087053E" w:rsidRPr="00A872C1" w:rsidRDefault="0087053E" w:rsidP="003002AC">
      <w:pPr>
        <w:pStyle w:val="Level2"/>
        <w:numPr>
          <w:ilvl w:val="0"/>
          <w:numId w:val="4"/>
        </w:numPr>
        <w:spacing w:after="60"/>
        <w:rPr>
          <w:sz w:val="22"/>
          <w:szCs w:val="22"/>
        </w:rPr>
      </w:pPr>
      <w:r w:rsidRPr="00A872C1">
        <w:rPr>
          <w:b/>
          <w:sz w:val="22"/>
          <w:szCs w:val="22"/>
        </w:rPr>
        <w:t>Poolte esindajad ja töörühmade töökorraldus</w:t>
      </w:r>
      <w:bookmarkStart w:id="12" w:name="_Ref127591085"/>
    </w:p>
    <w:bookmarkEnd w:id="12"/>
    <w:p w14:paraId="38D3C3D0" w14:textId="7B955263" w:rsidR="0087053E" w:rsidRPr="00901DD5" w:rsidRDefault="0087053E" w:rsidP="00901DD5">
      <w:pPr>
        <w:pStyle w:val="Default"/>
        <w:numPr>
          <w:ilvl w:val="1"/>
          <w:numId w:val="4"/>
        </w:numPr>
        <w:spacing w:after="60"/>
        <w:ind w:left="709" w:hanging="567"/>
        <w:jc w:val="both"/>
        <w:rPr>
          <w:sz w:val="22"/>
          <w:szCs w:val="22"/>
        </w:rPr>
      </w:pPr>
      <w:r w:rsidRPr="00EB47B2">
        <w:rPr>
          <w:sz w:val="22"/>
          <w:szCs w:val="22"/>
        </w:rPr>
        <w:t>Pooled nimetavad oma volitatud esindajateks lepingulistes küsimustes:</w:t>
      </w:r>
      <w:bookmarkStart w:id="13" w:name="_Hlk507058430"/>
      <w:bookmarkStart w:id="14" w:name="_Ref150743312"/>
    </w:p>
    <w:bookmarkEnd w:id="13"/>
    <w:p w14:paraId="3546823A" w14:textId="7A4D0782" w:rsidR="00901DD5" w:rsidRDefault="00901DD5" w:rsidP="003002AC">
      <w:pPr>
        <w:pStyle w:val="Default"/>
        <w:numPr>
          <w:ilvl w:val="2"/>
          <w:numId w:val="4"/>
        </w:numPr>
        <w:spacing w:after="60"/>
        <w:ind w:left="993" w:hanging="709"/>
        <w:jc w:val="both"/>
        <w:rPr>
          <w:sz w:val="22"/>
          <w:szCs w:val="22"/>
        </w:rPr>
      </w:pPr>
      <w:r>
        <w:rPr>
          <w:sz w:val="22"/>
          <w:szCs w:val="22"/>
        </w:rPr>
        <w:t xml:space="preserve">üürnik – </w:t>
      </w:r>
      <w:r w:rsidR="001B3FA4" w:rsidRPr="00316566">
        <w:rPr>
          <w:sz w:val="22"/>
          <w:szCs w:val="22"/>
          <w:highlight w:val="yellow"/>
        </w:rPr>
        <w:t xml:space="preserve">……. (GSM ………..; e-post: </w:t>
      </w:r>
      <w:hyperlink r:id="rId13" w:history="1">
        <w:r w:rsidR="001B3FA4" w:rsidRPr="00316566">
          <w:rPr>
            <w:rStyle w:val="Hperlink"/>
            <w:sz w:val="22"/>
            <w:szCs w:val="22"/>
            <w:highlight w:val="yellow"/>
          </w:rPr>
          <w:t>…………..</w:t>
        </w:r>
      </w:hyperlink>
      <w:r w:rsidR="001B3FA4" w:rsidRPr="00316566">
        <w:rPr>
          <w:sz w:val="22"/>
          <w:szCs w:val="22"/>
          <w:highlight w:val="yellow"/>
        </w:rPr>
        <w:t>)</w:t>
      </w:r>
      <w:r w:rsidR="00EE6069">
        <w:rPr>
          <w:sz w:val="22"/>
          <w:szCs w:val="22"/>
        </w:rPr>
        <w:t xml:space="preserve"> </w:t>
      </w:r>
      <w:r w:rsidRPr="00EB47B2">
        <w:rPr>
          <w:sz w:val="22"/>
          <w:szCs w:val="22"/>
        </w:rPr>
        <w:t>või</w:t>
      </w:r>
      <w:r w:rsidRPr="00A872C1">
        <w:rPr>
          <w:sz w:val="22"/>
          <w:szCs w:val="22"/>
        </w:rPr>
        <w:t xml:space="preserve"> teda asendav isik;</w:t>
      </w:r>
    </w:p>
    <w:p w14:paraId="2F0BCE04" w14:textId="38D324B4" w:rsidR="0087053E" w:rsidRPr="00A872C1" w:rsidRDefault="00766D4D" w:rsidP="003002AC">
      <w:pPr>
        <w:pStyle w:val="Default"/>
        <w:numPr>
          <w:ilvl w:val="2"/>
          <w:numId w:val="4"/>
        </w:numPr>
        <w:spacing w:after="60"/>
        <w:ind w:left="993" w:hanging="709"/>
        <w:jc w:val="both"/>
        <w:rPr>
          <w:sz w:val="22"/>
          <w:szCs w:val="22"/>
        </w:rPr>
      </w:pPr>
      <w:r w:rsidRPr="00A872C1">
        <w:rPr>
          <w:sz w:val="22"/>
          <w:szCs w:val="22"/>
        </w:rPr>
        <w:t>ü</w:t>
      </w:r>
      <w:r w:rsidR="0087053E" w:rsidRPr="00A872C1">
        <w:rPr>
          <w:sz w:val="22"/>
          <w:szCs w:val="22"/>
        </w:rPr>
        <w:t xml:space="preserve">ürileandja – </w:t>
      </w:r>
      <w:r w:rsidR="001B3FA4" w:rsidRPr="001B3FA4">
        <w:rPr>
          <w:sz w:val="22"/>
          <w:szCs w:val="22"/>
        </w:rPr>
        <w:t xml:space="preserve">Mart Salusaar (GSM 5649 0190, e-post: </w:t>
      </w:r>
      <w:hyperlink r:id="rId14" w:history="1">
        <w:r w:rsidR="001B3FA4" w:rsidRPr="001B3FA4">
          <w:rPr>
            <w:rStyle w:val="Hperlink"/>
            <w:sz w:val="22"/>
            <w:szCs w:val="22"/>
          </w:rPr>
          <w:t>mart.salusaar@rkas.ee</w:t>
        </w:r>
      </w:hyperlink>
      <w:r w:rsidR="00BD1340" w:rsidRPr="00A872C1">
        <w:rPr>
          <w:sz w:val="22"/>
          <w:szCs w:val="22"/>
        </w:rPr>
        <w:t xml:space="preserve">) või </w:t>
      </w:r>
      <w:r w:rsidR="00C147B5" w:rsidRPr="00A872C1">
        <w:rPr>
          <w:sz w:val="22"/>
          <w:szCs w:val="22"/>
        </w:rPr>
        <w:t>teda asendav isik</w:t>
      </w:r>
      <w:r w:rsidR="0087053E" w:rsidRPr="00A872C1">
        <w:rPr>
          <w:sz w:val="22"/>
          <w:szCs w:val="22"/>
        </w:rPr>
        <w:t>.</w:t>
      </w:r>
    </w:p>
    <w:p w14:paraId="72EB45EB" w14:textId="77777777" w:rsidR="0087053E" w:rsidRPr="00A872C1" w:rsidRDefault="0087053E" w:rsidP="003002AC">
      <w:pPr>
        <w:pStyle w:val="Default"/>
        <w:numPr>
          <w:ilvl w:val="1"/>
          <w:numId w:val="4"/>
        </w:numPr>
        <w:spacing w:after="60"/>
        <w:ind w:left="709" w:hanging="567"/>
        <w:jc w:val="both"/>
        <w:rPr>
          <w:sz w:val="22"/>
          <w:szCs w:val="22"/>
        </w:rPr>
      </w:pPr>
      <w:r w:rsidRPr="00A872C1">
        <w:rPr>
          <w:sz w:val="22"/>
          <w:szCs w:val="22"/>
        </w:rPr>
        <w:t>Pooled nimetavad oma volitatud esindajateks tehnilistes küsimustes:</w:t>
      </w:r>
      <w:bookmarkEnd w:id="14"/>
    </w:p>
    <w:p w14:paraId="46E639BD" w14:textId="19003E6E" w:rsidR="003D6063" w:rsidRPr="00A872C1" w:rsidRDefault="009C4CA8" w:rsidP="00610EB1">
      <w:pPr>
        <w:pStyle w:val="Default"/>
        <w:numPr>
          <w:ilvl w:val="2"/>
          <w:numId w:val="4"/>
        </w:numPr>
        <w:spacing w:after="60"/>
        <w:ind w:left="993" w:hanging="709"/>
        <w:jc w:val="both"/>
        <w:rPr>
          <w:sz w:val="22"/>
          <w:szCs w:val="22"/>
        </w:rPr>
      </w:pPr>
      <w:r w:rsidRPr="00E050BA">
        <w:rPr>
          <w:sz w:val="22"/>
          <w:szCs w:val="22"/>
        </w:rPr>
        <w:t>üürnik –</w:t>
      </w:r>
      <w:r w:rsidR="00915DA1" w:rsidRPr="00E050BA">
        <w:rPr>
          <w:sz w:val="22"/>
          <w:szCs w:val="22"/>
        </w:rPr>
        <w:t xml:space="preserve"> </w:t>
      </w:r>
      <w:r w:rsidR="00316566" w:rsidRPr="00316566">
        <w:rPr>
          <w:sz w:val="22"/>
          <w:szCs w:val="22"/>
          <w:highlight w:val="yellow"/>
        </w:rPr>
        <w:t>…….</w:t>
      </w:r>
      <w:r w:rsidR="00E050BA" w:rsidRPr="00316566">
        <w:rPr>
          <w:sz w:val="22"/>
          <w:szCs w:val="22"/>
          <w:highlight w:val="yellow"/>
        </w:rPr>
        <w:t xml:space="preserve"> </w:t>
      </w:r>
      <w:r w:rsidRPr="00316566">
        <w:rPr>
          <w:sz w:val="22"/>
          <w:szCs w:val="22"/>
          <w:highlight w:val="yellow"/>
        </w:rPr>
        <w:t xml:space="preserve">(GSM </w:t>
      </w:r>
      <w:r w:rsidR="00316566" w:rsidRPr="00316566">
        <w:rPr>
          <w:sz w:val="22"/>
          <w:szCs w:val="22"/>
          <w:highlight w:val="yellow"/>
        </w:rPr>
        <w:t>………..</w:t>
      </w:r>
      <w:r w:rsidRPr="00316566">
        <w:rPr>
          <w:sz w:val="22"/>
          <w:szCs w:val="22"/>
          <w:highlight w:val="yellow"/>
        </w:rPr>
        <w:t xml:space="preserve">; e-post: </w:t>
      </w:r>
      <w:hyperlink r:id="rId15" w:history="1">
        <w:r w:rsidR="00316566" w:rsidRPr="00316566">
          <w:rPr>
            <w:rStyle w:val="Hperlink"/>
            <w:sz w:val="22"/>
            <w:szCs w:val="22"/>
            <w:highlight w:val="yellow"/>
          </w:rPr>
          <w:t>…………..</w:t>
        </w:r>
      </w:hyperlink>
      <w:r w:rsidRPr="00316566">
        <w:rPr>
          <w:sz w:val="22"/>
          <w:szCs w:val="22"/>
          <w:highlight w:val="yellow"/>
        </w:rPr>
        <w:t>)</w:t>
      </w:r>
      <w:r>
        <w:rPr>
          <w:sz w:val="22"/>
          <w:szCs w:val="22"/>
        </w:rPr>
        <w:t xml:space="preserve"> </w:t>
      </w:r>
      <w:r w:rsidR="002C4D8A" w:rsidRPr="00A872C1">
        <w:rPr>
          <w:sz w:val="22"/>
          <w:szCs w:val="22"/>
        </w:rPr>
        <w:t>või teda asendav isik</w:t>
      </w:r>
      <w:r w:rsidR="00E20331" w:rsidRPr="00A872C1">
        <w:rPr>
          <w:sz w:val="22"/>
          <w:szCs w:val="22"/>
        </w:rPr>
        <w:t>;</w:t>
      </w:r>
    </w:p>
    <w:p w14:paraId="4ED4CA17" w14:textId="53ED3F0D" w:rsidR="008702B0" w:rsidRPr="00A872C1" w:rsidRDefault="00BD1340" w:rsidP="00610EB1">
      <w:pPr>
        <w:pStyle w:val="Default"/>
        <w:numPr>
          <w:ilvl w:val="2"/>
          <w:numId w:val="4"/>
        </w:numPr>
        <w:spacing w:after="60"/>
        <w:ind w:left="993" w:hanging="709"/>
        <w:jc w:val="both"/>
        <w:rPr>
          <w:sz w:val="22"/>
          <w:szCs w:val="22"/>
        </w:rPr>
      </w:pPr>
      <w:r w:rsidRPr="00A872C1">
        <w:rPr>
          <w:sz w:val="22"/>
          <w:szCs w:val="22"/>
        </w:rPr>
        <w:t xml:space="preserve">üürileandja –  </w:t>
      </w:r>
      <w:r w:rsidR="001B3FA4" w:rsidRPr="001B3FA4">
        <w:rPr>
          <w:sz w:val="22"/>
          <w:szCs w:val="22"/>
        </w:rPr>
        <w:t xml:space="preserve">Jaak Verlin (GSM 513 3840, e-post: </w:t>
      </w:r>
      <w:hyperlink r:id="rId16" w:history="1">
        <w:r w:rsidR="001B3FA4" w:rsidRPr="001B3FA4">
          <w:rPr>
            <w:rStyle w:val="Hperlink"/>
            <w:sz w:val="22"/>
            <w:szCs w:val="22"/>
          </w:rPr>
          <w:t>jaak.verlin@rkas.ee</w:t>
        </w:r>
      </w:hyperlink>
      <w:r w:rsidRPr="00A872C1">
        <w:rPr>
          <w:sz w:val="22"/>
          <w:szCs w:val="22"/>
        </w:rPr>
        <w:t>)</w:t>
      </w:r>
      <w:r w:rsidR="00A872C1" w:rsidRPr="00A872C1">
        <w:rPr>
          <w:sz w:val="22"/>
          <w:szCs w:val="22"/>
        </w:rPr>
        <w:t xml:space="preserve"> </w:t>
      </w:r>
      <w:r w:rsidR="008702B0" w:rsidRPr="00A872C1">
        <w:rPr>
          <w:sz w:val="22"/>
          <w:szCs w:val="22"/>
        </w:rPr>
        <w:t>või teda asendav isik.</w:t>
      </w:r>
    </w:p>
    <w:p w14:paraId="3E7208D0" w14:textId="2977E1B5" w:rsidR="0087053E" w:rsidRPr="00A872C1" w:rsidRDefault="0087053E" w:rsidP="003002AC">
      <w:pPr>
        <w:pStyle w:val="Default"/>
        <w:numPr>
          <w:ilvl w:val="1"/>
          <w:numId w:val="4"/>
        </w:numPr>
        <w:spacing w:after="60"/>
        <w:ind w:left="709" w:hanging="567"/>
        <w:jc w:val="both"/>
        <w:rPr>
          <w:sz w:val="22"/>
          <w:szCs w:val="22"/>
        </w:rPr>
      </w:pPr>
      <w:r w:rsidRPr="00A872C1">
        <w:rPr>
          <w:sz w:val="22"/>
          <w:szCs w:val="22"/>
        </w:rPr>
        <w:t>Punktis</w:t>
      </w:r>
      <w:r w:rsidR="003002AC" w:rsidRPr="00A872C1">
        <w:rPr>
          <w:sz w:val="22"/>
          <w:szCs w:val="22"/>
        </w:rPr>
        <w:t xml:space="preserve"> </w:t>
      </w:r>
      <w:r w:rsidR="00CF0BA1">
        <w:rPr>
          <w:sz w:val="22"/>
          <w:szCs w:val="22"/>
        </w:rPr>
        <w:t>9</w:t>
      </w:r>
      <w:r w:rsidRPr="00A872C1">
        <w:rPr>
          <w:sz w:val="22"/>
          <w:szCs w:val="22"/>
        </w:rPr>
        <w:t xml:space="preserve">.2 nimetatud esindajate volituste hulka kuulub muuhulgas: </w:t>
      </w:r>
    </w:p>
    <w:p w14:paraId="37C8E037" w14:textId="77777777" w:rsidR="0087053E" w:rsidRPr="00A872C1" w:rsidRDefault="0087053E" w:rsidP="003002AC">
      <w:pPr>
        <w:pStyle w:val="Default"/>
        <w:numPr>
          <w:ilvl w:val="2"/>
          <w:numId w:val="4"/>
        </w:numPr>
        <w:spacing w:after="60"/>
        <w:ind w:left="993" w:hanging="709"/>
        <w:jc w:val="both"/>
        <w:rPr>
          <w:sz w:val="22"/>
          <w:szCs w:val="22"/>
        </w:rPr>
      </w:pPr>
      <w:r w:rsidRPr="00A872C1">
        <w:rPr>
          <w:sz w:val="22"/>
          <w:szCs w:val="22"/>
        </w:rPr>
        <w:t xml:space="preserve">töörühma koosolekutel osalemine ja esitatud lahenduste kooskõlastamine või lahenduste muutmiseks põhjendatud ettepanekute tegemine; </w:t>
      </w:r>
    </w:p>
    <w:p w14:paraId="304E70DA" w14:textId="77777777" w:rsidR="0087053E" w:rsidRPr="00A872C1" w:rsidRDefault="0087053E" w:rsidP="003002AC">
      <w:pPr>
        <w:pStyle w:val="Level2"/>
        <w:numPr>
          <w:ilvl w:val="2"/>
          <w:numId w:val="4"/>
        </w:numPr>
        <w:spacing w:after="60"/>
        <w:ind w:left="993" w:hanging="709"/>
        <w:rPr>
          <w:sz w:val="22"/>
          <w:szCs w:val="22"/>
        </w:rPr>
      </w:pPr>
      <w:r w:rsidRPr="00A872C1">
        <w:rPr>
          <w:sz w:val="22"/>
          <w:szCs w:val="22"/>
        </w:rPr>
        <w:t>kokkuleppe täitmisel teisele poolele vajaliku informatsiooni kogumine ja teisele poolele esitamine.</w:t>
      </w:r>
    </w:p>
    <w:p w14:paraId="4C4C30FD" w14:textId="781B58FB" w:rsidR="0087053E" w:rsidRPr="00A872C1" w:rsidRDefault="00365F3B" w:rsidP="003002AC">
      <w:pPr>
        <w:pStyle w:val="Level2"/>
        <w:numPr>
          <w:ilvl w:val="1"/>
          <w:numId w:val="4"/>
        </w:numPr>
        <w:spacing w:after="120"/>
        <w:ind w:left="709" w:hanging="567"/>
        <w:rPr>
          <w:sz w:val="22"/>
          <w:szCs w:val="22"/>
        </w:rPr>
      </w:pPr>
      <w:r w:rsidRPr="00A872C1">
        <w:rPr>
          <w:iCs/>
          <w:sz w:val="22"/>
          <w:szCs w:val="22"/>
        </w:rPr>
        <w:t>Volitatud esindaja</w:t>
      </w:r>
      <w:r w:rsidR="000A1F14" w:rsidRPr="00A872C1">
        <w:rPr>
          <w:iCs/>
          <w:sz w:val="22"/>
          <w:szCs w:val="22"/>
        </w:rPr>
        <w:t xml:space="preserve"> muutumisel on vastav pool kohustatud viivitamatult teist poolt sellest </w:t>
      </w:r>
      <w:r w:rsidR="0087053E" w:rsidRPr="00A872C1">
        <w:rPr>
          <w:iCs/>
          <w:sz w:val="22"/>
          <w:szCs w:val="22"/>
        </w:rPr>
        <w:t>kirjalik</w:t>
      </w:r>
      <w:r w:rsidR="00BB01D3" w:rsidRPr="00A872C1">
        <w:rPr>
          <w:iCs/>
          <w:sz w:val="22"/>
          <w:szCs w:val="22"/>
        </w:rPr>
        <w:t>k</w:t>
      </w:r>
      <w:r w:rsidR="0087053E" w:rsidRPr="00A872C1">
        <w:rPr>
          <w:iCs/>
          <w:sz w:val="22"/>
          <w:szCs w:val="22"/>
        </w:rPr>
        <w:t>u</w:t>
      </w:r>
      <w:r w:rsidR="00BB01D3" w:rsidRPr="00A872C1">
        <w:rPr>
          <w:iCs/>
          <w:sz w:val="22"/>
          <w:szCs w:val="22"/>
        </w:rPr>
        <w:t xml:space="preserve"> taasesitamist võimaldavas vormis</w:t>
      </w:r>
      <w:r w:rsidR="000A1F14" w:rsidRPr="00A872C1">
        <w:rPr>
          <w:iCs/>
          <w:sz w:val="22"/>
          <w:szCs w:val="22"/>
        </w:rPr>
        <w:t xml:space="preserve"> teavitama</w:t>
      </w:r>
      <w:r w:rsidR="0087053E" w:rsidRPr="00A872C1">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2B94CC45" w14:textId="08E6B210" w:rsidR="00E20331" w:rsidRPr="002C362B" w:rsidRDefault="0087053E" w:rsidP="002C362B">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bookmarkStart w:id="15"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34749E36" w14:textId="77777777" w:rsidR="00B002B2" w:rsidRDefault="00B002B2" w:rsidP="00B002B2">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78E65D26" w14:textId="77777777" w:rsidR="00B002B2" w:rsidRDefault="00B002B2" w:rsidP="00B002B2">
      <w:pPr>
        <w:widowControl w:val="0"/>
        <w:tabs>
          <w:tab w:val="left" w:pos="4536"/>
        </w:tabs>
        <w:spacing w:after="60"/>
        <w:jc w:val="both"/>
        <w:rPr>
          <w:snapToGrid w:val="0"/>
          <w:sz w:val="22"/>
          <w:szCs w:val="22"/>
        </w:rPr>
      </w:pPr>
      <w:r w:rsidRPr="006434D3">
        <w:rPr>
          <w:b/>
          <w:bCs/>
          <w:snapToGrid w:val="0"/>
          <w:sz w:val="22"/>
          <w:szCs w:val="22"/>
        </w:rPr>
        <w:t>Lisa nr 2</w:t>
      </w:r>
      <w:r>
        <w:rPr>
          <w:snapToGrid w:val="0"/>
          <w:sz w:val="22"/>
          <w:szCs w:val="22"/>
        </w:rPr>
        <w:t xml:space="preserve"> – Sisustuse nimekiri ja eeldatav maksumus</w:t>
      </w:r>
    </w:p>
    <w:p w14:paraId="38906B59" w14:textId="77777777" w:rsidR="00B002B2" w:rsidRDefault="00B002B2" w:rsidP="00B002B2">
      <w:pPr>
        <w:widowControl w:val="0"/>
        <w:tabs>
          <w:tab w:val="left" w:pos="4536"/>
        </w:tabs>
        <w:spacing w:after="60"/>
        <w:jc w:val="both"/>
        <w:rPr>
          <w:snapToGrid w:val="0"/>
          <w:sz w:val="22"/>
          <w:szCs w:val="22"/>
        </w:rPr>
      </w:pPr>
      <w:r w:rsidRPr="00BD6D24">
        <w:rPr>
          <w:b/>
          <w:bCs/>
          <w:snapToGrid w:val="0"/>
          <w:sz w:val="22"/>
          <w:szCs w:val="22"/>
        </w:rPr>
        <w:t xml:space="preserve">Lisa nr </w:t>
      </w:r>
      <w:r>
        <w:rPr>
          <w:b/>
          <w:bCs/>
          <w:snapToGrid w:val="0"/>
          <w:sz w:val="22"/>
          <w:szCs w:val="22"/>
        </w:rPr>
        <w:t>3</w:t>
      </w:r>
      <w:r>
        <w:rPr>
          <w:snapToGrid w:val="0"/>
          <w:sz w:val="22"/>
          <w:szCs w:val="22"/>
        </w:rPr>
        <w:t xml:space="preserve"> – Parendustööde kapitalikomponendi annuiteetgraafik</w:t>
      </w:r>
    </w:p>
    <w:p w14:paraId="7F745DA9" w14:textId="57F2D6A7" w:rsidR="00BA7F6B" w:rsidRDefault="00B002B2" w:rsidP="008876EB">
      <w:pPr>
        <w:widowControl w:val="0"/>
        <w:tabs>
          <w:tab w:val="left" w:pos="4536"/>
        </w:tabs>
        <w:spacing w:after="60"/>
        <w:jc w:val="both"/>
        <w:rPr>
          <w:snapToGrid w:val="0"/>
          <w:sz w:val="22"/>
          <w:szCs w:val="22"/>
        </w:rPr>
      </w:pPr>
      <w:r w:rsidRPr="000125B5">
        <w:rPr>
          <w:b/>
          <w:bCs/>
          <w:snapToGrid w:val="0"/>
          <w:sz w:val="22"/>
          <w:szCs w:val="22"/>
        </w:rPr>
        <w:t>Lisa nr 4</w:t>
      </w:r>
      <w:r>
        <w:rPr>
          <w:snapToGrid w:val="0"/>
          <w:sz w:val="22"/>
          <w:szCs w:val="22"/>
        </w:rPr>
        <w:t xml:space="preserve"> – Sisustuse kapitalikomponendi annuiteetgraafik</w:t>
      </w:r>
      <w:bookmarkEnd w:id="15"/>
    </w:p>
    <w:p w14:paraId="60439BE1" w14:textId="77777777" w:rsidR="00B002B2" w:rsidRPr="00B002B2" w:rsidRDefault="00B002B2" w:rsidP="008876EB">
      <w:pPr>
        <w:widowControl w:val="0"/>
        <w:tabs>
          <w:tab w:val="left" w:pos="4536"/>
        </w:tabs>
        <w:spacing w:after="60"/>
        <w:jc w:val="both"/>
        <w:rPr>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01C59619" w14:textId="77777777" w:rsidR="00F146B5" w:rsidRDefault="00F146B5" w:rsidP="00F146B5">
      <w:pPr>
        <w:widowControl w:val="0"/>
        <w:tabs>
          <w:tab w:val="left" w:pos="4536"/>
        </w:tabs>
        <w:spacing w:after="60"/>
        <w:ind w:left="142"/>
        <w:jc w:val="both"/>
        <w:rPr>
          <w:b/>
          <w:snapToGrid w:val="0"/>
          <w:sz w:val="22"/>
          <w:szCs w:val="22"/>
          <w:lang w:eastAsia="et-EE"/>
        </w:rPr>
      </w:pPr>
      <w:r>
        <w:rPr>
          <w:b/>
          <w:snapToGrid w:val="0"/>
          <w:sz w:val="22"/>
          <w:szCs w:val="22"/>
          <w:lang w:eastAsia="et-EE"/>
        </w:rPr>
        <w:t>Üürileandja</w:t>
      </w:r>
      <w:r>
        <w:rPr>
          <w:b/>
          <w:snapToGrid w:val="0"/>
          <w:sz w:val="22"/>
          <w:szCs w:val="22"/>
          <w:lang w:eastAsia="et-EE"/>
        </w:rPr>
        <w:tab/>
      </w:r>
      <w:r>
        <w:rPr>
          <w:b/>
          <w:snapToGrid w:val="0"/>
          <w:sz w:val="22"/>
          <w:szCs w:val="22"/>
          <w:lang w:eastAsia="et-EE"/>
        </w:rPr>
        <w:tab/>
      </w:r>
      <w:r>
        <w:rPr>
          <w:b/>
          <w:snapToGrid w:val="0"/>
          <w:sz w:val="22"/>
          <w:szCs w:val="22"/>
          <w:lang w:eastAsia="et-EE"/>
        </w:rPr>
        <w:tab/>
        <w:t>Üürnik</w:t>
      </w:r>
    </w:p>
    <w:p w14:paraId="141BF030" w14:textId="77777777" w:rsidR="00F146B5" w:rsidRDefault="00F146B5" w:rsidP="00F146B5">
      <w:pPr>
        <w:jc w:val="both"/>
        <w:rPr>
          <w:i/>
          <w:sz w:val="22"/>
          <w:szCs w:val="22"/>
          <w:lang w:eastAsia="et-EE"/>
        </w:rPr>
      </w:pPr>
    </w:p>
    <w:p w14:paraId="0EDA1046" w14:textId="77777777" w:rsidR="00F146B5" w:rsidRDefault="00F146B5" w:rsidP="00F146B5">
      <w:pPr>
        <w:ind w:left="284" w:hanging="142"/>
        <w:jc w:val="both"/>
        <w:rPr>
          <w:i/>
          <w:sz w:val="22"/>
          <w:szCs w:val="22"/>
          <w:lang w:eastAsia="et-EE"/>
        </w:rPr>
      </w:pPr>
      <w:r>
        <w:rPr>
          <w:i/>
          <w:sz w:val="22"/>
          <w:szCs w:val="22"/>
          <w:lang w:eastAsia="et-EE"/>
        </w:rPr>
        <w:t>(allkirjastatud digitaalselt)</w:t>
      </w:r>
      <w:r>
        <w:rPr>
          <w:i/>
          <w:sz w:val="22"/>
          <w:szCs w:val="22"/>
          <w:lang w:eastAsia="et-EE"/>
        </w:rPr>
        <w:tab/>
      </w:r>
      <w:r>
        <w:rPr>
          <w:i/>
          <w:sz w:val="22"/>
          <w:szCs w:val="22"/>
          <w:lang w:eastAsia="et-EE"/>
        </w:rPr>
        <w:tab/>
      </w:r>
      <w:r>
        <w:rPr>
          <w:i/>
          <w:sz w:val="22"/>
          <w:szCs w:val="22"/>
          <w:lang w:eastAsia="et-EE"/>
        </w:rPr>
        <w:tab/>
      </w:r>
      <w:r>
        <w:rPr>
          <w:i/>
          <w:sz w:val="22"/>
          <w:szCs w:val="22"/>
          <w:lang w:eastAsia="et-EE"/>
        </w:rPr>
        <w:tab/>
      </w:r>
      <w:r>
        <w:rPr>
          <w:i/>
          <w:sz w:val="22"/>
          <w:szCs w:val="22"/>
          <w:lang w:eastAsia="et-EE"/>
        </w:rPr>
        <w:tab/>
        <w:t>(allkirjastatud digitaalselt)</w:t>
      </w:r>
    </w:p>
    <w:p w14:paraId="5EAF05B3" w14:textId="77777777" w:rsidR="00F146B5" w:rsidRDefault="00F146B5" w:rsidP="00F146B5">
      <w:pPr>
        <w:ind w:left="284" w:hanging="142"/>
        <w:jc w:val="both"/>
        <w:rPr>
          <w:sz w:val="22"/>
          <w:szCs w:val="22"/>
          <w:lang w:eastAsia="et-EE"/>
        </w:rPr>
      </w:pPr>
    </w:p>
    <w:p w14:paraId="3520B14D" w14:textId="387B9C03" w:rsidR="00583243" w:rsidRPr="00D634CD" w:rsidRDefault="00583243" w:rsidP="00583243">
      <w:pPr>
        <w:ind w:firstLine="142"/>
        <w:jc w:val="both"/>
        <w:rPr>
          <w:sz w:val="22"/>
          <w:szCs w:val="22"/>
        </w:rPr>
      </w:pPr>
      <w:r>
        <w:rPr>
          <w:sz w:val="22"/>
          <w:szCs w:val="22"/>
        </w:rPr>
        <w:t>Karel Aasrand</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Risto </w:t>
      </w:r>
      <w:proofErr w:type="spellStart"/>
      <w:r>
        <w:rPr>
          <w:sz w:val="22"/>
          <w:szCs w:val="22"/>
        </w:rPr>
        <w:t>Lindeberg</w:t>
      </w:r>
      <w:proofErr w:type="spellEnd"/>
    </w:p>
    <w:p w14:paraId="423EA9D8" w14:textId="6384624D" w:rsidR="00583243" w:rsidRPr="00D634CD" w:rsidRDefault="00583243" w:rsidP="00583243">
      <w:pPr>
        <w:ind w:firstLine="142"/>
        <w:jc w:val="both"/>
        <w:rPr>
          <w:sz w:val="22"/>
          <w:szCs w:val="22"/>
        </w:rPr>
      </w:pPr>
      <w:r>
        <w:rPr>
          <w:sz w:val="22"/>
          <w:szCs w:val="22"/>
        </w:rPr>
        <w:lastRenderedPageBreak/>
        <w:t>haldusteenuste direktor</w:t>
      </w:r>
      <w:r w:rsidRPr="00D634CD">
        <w:rPr>
          <w:sz w:val="22"/>
          <w:szCs w:val="22"/>
        </w:rPr>
        <w:tab/>
      </w:r>
      <w:r w:rsidRPr="00D634CD">
        <w:rPr>
          <w:sz w:val="22"/>
          <w:szCs w:val="22"/>
        </w:rPr>
        <w:tab/>
      </w:r>
      <w:r>
        <w:rPr>
          <w:sz w:val="22"/>
          <w:szCs w:val="22"/>
        </w:rPr>
        <w:tab/>
      </w:r>
      <w:r>
        <w:rPr>
          <w:sz w:val="22"/>
          <w:szCs w:val="22"/>
        </w:rPr>
        <w:tab/>
      </w:r>
      <w:r>
        <w:rPr>
          <w:sz w:val="22"/>
          <w:szCs w:val="22"/>
        </w:rPr>
        <w:tab/>
        <w:t>vanglateenistuse haldusosakonna juhataja</w:t>
      </w:r>
    </w:p>
    <w:p w14:paraId="79069942" w14:textId="68BC0AD9" w:rsidR="00583243" w:rsidRDefault="00583243" w:rsidP="00583243">
      <w:pPr>
        <w:ind w:firstLine="142"/>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t>Tallinna Vangla</w:t>
      </w:r>
    </w:p>
    <w:sectPr w:rsidR="00583243" w:rsidSect="0060628A">
      <w:footerReference w:type="default" r:id="rId17"/>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B0506" w14:textId="77777777" w:rsidR="00FF0757" w:rsidRDefault="00FF0757">
      <w:r>
        <w:separator/>
      </w:r>
    </w:p>
  </w:endnote>
  <w:endnote w:type="continuationSeparator" w:id="0">
    <w:p w14:paraId="701F47BE" w14:textId="77777777" w:rsidR="00FF0757" w:rsidRDefault="00FF0757">
      <w:r>
        <w:continuationSeparator/>
      </w:r>
    </w:p>
  </w:endnote>
  <w:endnote w:type="continuationNotice" w:id="1">
    <w:p w14:paraId="35CF082B" w14:textId="77777777" w:rsidR="00FF0757" w:rsidRDefault="00FF0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F5A36" w14:textId="77777777" w:rsidR="00FF0757" w:rsidRDefault="00FF0757">
      <w:r>
        <w:separator/>
      </w:r>
    </w:p>
  </w:footnote>
  <w:footnote w:type="continuationSeparator" w:id="0">
    <w:p w14:paraId="725A68C4" w14:textId="77777777" w:rsidR="00FF0757" w:rsidRDefault="00FF0757">
      <w:r>
        <w:continuationSeparator/>
      </w:r>
    </w:p>
  </w:footnote>
  <w:footnote w:type="continuationNotice" w:id="1">
    <w:p w14:paraId="63673237" w14:textId="77777777" w:rsidR="00FF0757" w:rsidRDefault="00FF07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05509903">
    <w:abstractNumId w:val="12"/>
  </w:num>
  <w:num w:numId="2" w16cid:durableId="1012490457">
    <w:abstractNumId w:val="9"/>
  </w:num>
  <w:num w:numId="3" w16cid:durableId="789587955">
    <w:abstractNumId w:val="57"/>
  </w:num>
  <w:num w:numId="4" w16cid:durableId="956064543">
    <w:abstractNumId w:val="7"/>
  </w:num>
  <w:num w:numId="5" w16cid:durableId="1799226399">
    <w:abstractNumId w:val="58"/>
  </w:num>
  <w:num w:numId="6" w16cid:durableId="877933842">
    <w:abstractNumId w:val="26"/>
  </w:num>
  <w:num w:numId="7" w16cid:durableId="479347293">
    <w:abstractNumId w:val="13"/>
  </w:num>
  <w:num w:numId="8" w16cid:durableId="452096719">
    <w:abstractNumId w:val="32"/>
  </w:num>
  <w:num w:numId="9" w16cid:durableId="1418745292">
    <w:abstractNumId w:val="16"/>
  </w:num>
  <w:num w:numId="10" w16cid:durableId="904686780">
    <w:abstractNumId w:val="5"/>
  </w:num>
  <w:num w:numId="11" w16cid:durableId="22362244">
    <w:abstractNumId w:val="48"/>
  </w:num>
  <w:num w:numId="12" w16cid:durableId="1175926443">
    <w:abstractNumId w:val="10"/>
  </w:num>
  <w:num w:numId="13" w16cid:durableId="2000767317">
    <w:abstractNumId w:val="40"/>
  </w:num>
  <w:num w:numId="14" w16cid:durableId="304044047">
    <w:abstractNumId w:val="36"/>
  </w:num>
  <w:num w:numId="15" w16cid:durableId="1998217615">
    <w:abstractNumId w:val="42"/>
  </w:num>
  <w:num w:numId="16" w16cid:durableId="60060970">
    <w:abstractNumId w:val="39"/>
  </w:num>
  <w:num w:numId="17" w16cid:durableId="165630867">
    <w:abstractNumId w:val="46"/>
  </w:num>
  <w:num w:numId="18" w16cid:durableId="445928553">
    <w:abstractNumId w:val="30"/>
  </w:num>
  <w:num w:numId="19" w16cid:durableId="1915045184">
    <w:abstractNumId w:val="35"/>
  </w:num>
  <w:num w:numId="20" w16cid:durableId="1119690564">
    <w:abstractNumId w:val="38"/>
  </w:num>
  <w:num w:numId="21" w16cid:durableId="1403866350">
    <w:abstractNumId w:val="54"/>
  </w:num>
  <w:num w:numId="22" w16cid:durableId="1678773878">
    <w:abstractNumId w:val="25"/>
  </w:num>
  <w:num w:numId="23" w16cid:durableId="793258539">
    <w:abstractNumId w:val="14"/>
  </w:num>
  <w:num w:numId="24" w16cid:durableId="1771201070">
    <w:abstractNumId w:val="19"/>
  </w:num>
  <w:num w:numId="25" w16cid:durableId="775564158">
    <w:abstractNumId w:val="27"/>
  </w:num>
  <w:num w:numId="26" w16cid:durableId="1845046609">
    <w:abstractNumId w:val="53"/>
  </w:num>
  <w:num w:numId="27" w16cid:durableId="1546454145">
    <w:abstractNumId w:val="28"/>
  </w:num>
  <w:num w:numId="28" w16cid:durableId="743768206">
    <w:abstractNumId w:val="18"/>
  </w:num>
  <w:num w:numId="29" w16cid:durableId="1090198926">
    <w:abstractNumId w:val="56"/>
  </w:num>
  <w:num w:numId="30" w16cid:durableId="42799846">
    <w:abstractNumId w:val="37"/>
  </w:num>
  <w:num w:numId="31" w16cid:durableId="1751923365">
    <w:abstractNumId w:val="41"/>
  </w:num>
  <w:num w:numId="32" w16cid:durableId="1172723941">
    <w:abstractNumId w:val="2"/>
  </w:num>
  <w:num w:numId="33" w16cid:durableId="1499273125">
    <w:abstractNumId w:val="55"/>
  </w:num>
  <w:num w:numId="34" w16cid:durableId="527108637">
    <w:abstractNumId w:val="44"/>
  </w:num>
  <w:num w:numId="35" w16cid:durableId="1526209547">
    <w:abstractNumId w:val="51"/>
  </w:num>
  <w:num w:numId="36" w16cid:durableId="112330562">
    <w:abstractNumId w:val="6"/>
  </w:num>
  <w:num w:numId="37" w16cid:durableId="899828820">
    <w:abstractNumId w:val="45"/>
  </w:num>
  <w:num w:numId="38" w16cid:durableId="545605364">
    <w:abstractNumId w:val="15"/>
  </w:num>
  <w:num w:numId="39" w16cid:durableId="182060559">
    <w:abstractNumId w:val="34"/>
  </w:num>
  <w:num w:numId="40" w16cid:durableId="394200887">
    <w:abstractNumId w:val="4"/>
  </w:num>
  <w:num w:numId="41" w16cid:durableId="164368259">
    <w:abstractNumId w:val="11"/>
  </w:num>
  <w:num w:numId="42" w16cid:durableId="1928729893">
    <w:abstractNumId w:val="33"/>
  </w:num>
  <w:num w:numId="43" w16cid:durableId="2091198734">
    <w:abstractNumId w:val="1"/>
  </w:num>
  <w:num w:numId="44" w16cid:durableId="1046610264">
    <w:abstractNumId w:val="20"/>
  </w:num>
  <w:num w:numId="45" w16cid:durableId="1217015009">
    <w:abstractNumId w:val="31"/>
  </w:num>
  <w:num w:numId="46" w16cid:durableId="2076126146">
    <w:abstractNumId w:val="43"/>
  </w:num>
  <w:num w:numId="47" w16cid:durableId="1123765289">
    <w:abstractNumId w:val="21"/>
  </w:num>
  <w:num w:numId="48" w16cid:durableId="1349913046">
    <w:abstractNumId w:val="52"/>
  </w:num>
  <w:num w:numId="49" w16cid:durableId="2036345160">
    <w:abstractNumId w:val="0"/>
  </w:num>
  <w:num w:numId="50" w16cid:durableId="234436016">
    <w:abstractNumId w:val="23"/>
  </w:num>
  <w:num w:numId="51" w16cid:durableId="2142187160">
    <w:abstractNumId w:val="47"/>
  </w:num>
  <w:num w:numId="52" w16cid:durableId="131482622">
    <w:abstractNumId w:val="29"/>
  </w:num>
  <w:num w:numId="53" w16cid:durableId="169099716">
    <w:abstractNumId w:val="17"/>
  </w:num>
  <w:num w:numId="54" w16cid:durableId="1748847081">
    <w:abstractNumId w:val="16"/>
  </w:num>
  <w:num w:numId="55" w16cid:durableId="685716066">
    <w:abstractNumId w:val="3"/>
  </w:num>
  <w:num w:numId="56" w16cid:durableId="1009020645">
    <w:abstractNumId w:val="8"/>
  </w:num>
  <w:num w:numId="57" w16cid:durableId="949429765">
    <w:abstractNumId w:val="50"/>
  </w:num>
  <w:num w:numId="58" w16cid:durableId="1822040182">
    <w:abstractNumId w:val="16"/>
  </w:num>
  <w:num w:numId="59" w16cid:durableId="688799345">
    <w:abstractNumId w:val="24"/>
  </w:num>
  <w:num w:numId="60" w16cid:durableId="1942375016">
    <w:abstractNumId w:val="49"/>
  </w:num>
  <w:num w:numId="61" w16cid:durableId="696739668">
    <w:abstractNumId w:val="22"/>
  </w:num>
  <w:num w:numId="62" w16cid:durableId="241256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istel Marksalu">
    <w15:presenceInfo w15:providerId="None" w15:userId="Kristel Marksal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37B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B6F"/>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E42"/>
    <w:rsid w:val="000F0122"/>
    <w:rsid w:val="000F06CB"/>
    <w:rsid w:val="000F0FB4"/>
    <w:rsid w:val="000F11FB"/>
    <w:rsid w:val="000F30C7"/>
    <w:rsid w:val="000F601D"/>
    <w:rsid w:val="000F653C"/>
    <w:rsid w:val="000F6585"/>
    <w:rsid w:val="00100F79"/>
    <w:rsid w:val="001023E6"/>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0D6"/>
    <w:rsid w:val="00143516"/>
    <w:rsid w:val="00144D47"/>
    <w:rsid w:val="00144F59"/>
    <w:rsid w:val="00145713"/>
    <w:rsid w:val="00147916"/>
    <w:rsid w:val="00147ACC"/>
    <w:rsid w:val="001503F5"/>
    <w:rsid w:val="001524E9"/>
    <w:rsid w:val="0015350C"/>
    <w:rsid w:val="0015564F"/>
    <w:rsid w:val="001571D8"/>
    <w:rsid w:val="00157F12"/>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3FA4"/>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63AF"/>
    <w:rsid w:val="001E65A5"/>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12201"/>
    <w:rsid w:val="00212371"/>
    <w:rsid w:val="00212E2E"/>
    <w:rsid w:val="00214A17"/>
    <w:rsid w:val="002167A0"/>
    <w:rsid w:val="00217451"/>
    <w:rsid w:val="0022043E"/>
    <w:rsid w:val="0022054D"/>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708A"/>
    <w:rsid w:val="00237AB5"/>
    <w:rsid w:val="0024256B"/>
    <w:rsid w:val="0024536A"/>
    <w:rsid w:val="002461B8"/>
    <w:rsid w:val="002472CB"/>
    <w:rsid w:val="002527B8"/>
    <w:rsid w:val="00252A4F"/>
    <w:rsid w:val="00253C52"/>
    <w:rsid w:val="00253EEC"/>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362B"/>
    <w:rsid w:val="002C4D25"/>
    <w:rsid w:val="002C4D8A"/>
    <w:rsid w:val="002C60F8"/>
    <w:rsid w:val="002C66FA"/>
    <w:rsid w:val="002C747D"/>
    <w:rsid w:val="002D0CEF"/>
    <w:rsid w:val="002D1811"/>
    <w:rsid w:val="002D2086"/>
    <w:rsid w:val="002D2649"/>
    <w:rsid w:val="002D266A"/>
    <w:rsid w:val="002D2F07"/>
    <w:rsid w:val="002D4E3B"/>
    <w:rsid w:val="002D713A"/>
    <w:rsid w:val="002E09A1"/>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566"/>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2B2"/>
    <w:rsid w:val="00334898"/>
    <w:rsid w:val="0033614F"/>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B3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C2CC5"/>
    <w:rsid w:val="004D06CC"/>
    <w:rsid w:val="004D0F87"/>
    <w:rsid w:val="004D12CA"/>
    <w:rsid w:val="004D1E3F"/>
    <w:rsid w:val="004D1FB3"/>
    <w:rsid w:val="004D2FC8"/>
    <w:rsid w:val="004D3811"/>
    <w:rsid w:val="004D6802"/>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06C35"/>
    <w:rsid w:val="00511439"/>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243"/>
    <w:rsid w:val="005835CD"/>
    <w:rsid w:val="00583FE5"/>
    <w:rsid w:val="005840CB"/>
    <w:rsid w:val="005854E9"/>
    <w:rsid w:val="0058631B"/>
    <w:rsid w:val="00586EAA"/>
    <w:rsid w:val="00587918"/>
    <w:rsid w:val="00587B4D"/>
    <w:rsid w:val="005912B6"/>
    <w:rsid w:val="00591AE8"/>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271"/>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28A"/>
    <w:rsid w:val="00606AF5"/>
    <w:rsid w:val="006078D6"/>
    <w:rsid w:val="00610EB1"/>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4C28"/>
    <w:rsid w:val="006758B8"/>
    <w:rsid w:val="00675FB5"/>
    <w:rsid w:val="00677890"/>
    <w:rsid w:val="00680C2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B75CD"/>
    <w:rsid w:val="006C0A5B"/>
    <w:rsid w:val="006C2C39"/>
    <w:rsid w:val="006C592D"/>
    <w:rsid w:val="006C5D41"/>
    <w:rsid w:val="006C6261"/>
    <w:rsid w:val="006C6B80"/>
    <w:rsid w:val="006C7773"/>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35D1"/>
    <w:rsid w:val="006F4BD9"/>
    <w:rsid w:val="006F4C4D"/>
    <w:rsid w:val="006F576B"/>
    <w:rsid w:val="006F5E14"/>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3259"/>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422B"/>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1150"/>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3313"/>
    <w:rsid w:val="00883CF1"/>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48F0"/>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A80"/>
    <w:rsid w:val="008E1464"/>
    <w:rsid w:val="008E3D35"/>
    <w:rsid w:val="008E4255"/>
    <w:rsid w:val="008E4BB6"/>
    <w:rsid w:val="008E5B5C"/>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1DD5"/>
    <w:rsid w:val="0090357C"/>
    <w:rsid w:val="00903BC2"/>
    <w:rsid w:val="009054F8"/>
    <w:rsid w:val="00905703"/>
    <w:rsid w:val="00905976"/>
    <w:rsid w:val="009079D8"/>
    <w:rsid w:val="009079DC"/>
    <w:rsid w:val="00910B90"/>
    <w:rsid w:val="00912741"/>
    <w:rsid w:val="00914F19"/>
    <w:rsid w:val="0091500F"/>
    <w:rsid w:val="009155DC"/>
    <w:rsid w:val="00915DA1"/>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7F2"/>
    <w:rsid w:val="00955F16"/>
    <w:rsid w:val="00956EAB"/>
    <w:rsid w:val="00957BBE"/>
    <w:rsid w:val="00960845"/>
    <w:rsid w:val="00960BDB"/>
    <w:rsid w:val="00960E20"/>
    <w:rsid w:val="00963A5B"/>
    <w:rsid w:val="00965137"/>
    <w:rsid w:val="009679CA"/>
    <w:rsid w:val="009700E9"/>
    <w:rsid w:val="00970FA5"/>
    <w:rsid w:val="00972428"/>
    <w:rsid w:val="00972BAC"/>
    <w:rsid w:val="009740E7"/>
    <w:rsid w:val="0097545B"/>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964"/>
    <w:rsid w:val="009B1EF6"/>
    <w:rsid w:val="009B321A"/>
    <w:rsid w:val="009B3DC1"/>
    <w:rsid w:val="009B4CFC"/>
    <w:rsid w:val="009C0B0F"/>
    <w:rsid w:val="009C284D"/>
    <w:rsid w:val="009C398E"/>
    <w:rsid w:val="009C4937"/>
    <w:rsid w:val="009C4CA8"/>
    <w:rsid w:val="009C505F"/>
    <w:rsid w:val="009C600A"/>
    <w:rsid w:val="009D0304"/>
    <w:rsid w:val="009D10EE"/>
    <w:rsid w:val="009D131A"/>
    <w:rsid w:val="009D229B"/>
    <w:rsid w:val="009D6806"/>
    <w:rsid w:val="009E0026"/>
    <w:rsid w:val="009E0680"/>
    <w:rsid w:val="009E1198"/>
    <w:rsid w:val="009E16D9"/>
    <w:rsid w:val="009E3EFB"/>
    <w:rsid w:val="009F11C7"/>
    <w:rsid w:val="009F1863"/>
    <w:rsid w:val="009F2B35"/>
    <w:rsid w:val="009F4AA3"/>
    <w:rsid w:val="009F5F5A"/>
    <w:rsid w:val="00A015F7"/>
    <w:rsid w:val="00A0181E"/>
    <w:rsid w:val="00A03FAD"/>
    <w:rsid w:val="00A07329"/>
    <w:rsid w:val="00A102F7"/>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F73"/>
    <w:rsid w:val="00A82403"/>
    <w:rsid w:val="00A830CA"/>
    <w:rsid w:val="00A83EFF"/>
    <w:rsid w:val="00A85C38"/>
    <w:rsid w:val="00A866FD"/>
    <w:rsid w:val="00A872C1"/>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2B2"/>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32A0"/>
    <w:rsid w:val="00B14F52"/>
    <w:rsid w:val="00B15017"/>
    <w:rsid w:val="00B1698B"/>
    <w:rsid w:val="00B16CD5"/>
    <w:rsid w:val="00B21098"/>
    <w:rsid w:val="00B236E7"/>
    <w:rsid w:val="00B24C3D"/>
    <w:rsid w:val="00B26CDF"/>
    <w:rsid w:val="00B3335D"/>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AF8"/>
    <w:rsid w:val="00B53EA5"/>
    <w:rsid w:val="00B5637E"/>
    <w:rsid w:val="00B60794"/>
    <w:rsid w:val="00B61971"/>
    <w:rsid w:val="00B6437E"/>
    <w:rsid w:val="00B64B3B"/>
    <w:rsid w:val="00B6519E"/>
    <w:rsid w:val="00B65A5B"/>
    <w:rsid w:val="00B6660A"/>
    <w:rsid w:val="00B66CED"/>
    <w:rsid w:val="00B67DE1"/>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1AB6"/>
    <w:rsid w:val="00BA28A6"/>
    <w:rsid w:val="00BA2E45"/>
    <w:rsid w:val="00BA46D4"/>
    <w:rsid w:val="00BA5716"/>
    <w:rsid w:val="00BA7F6B"/>
    <w:rsid w:val="00BA7F7D"/>
    <w:rsid w:val="00BB00C1"/>
    <w:rsid w:val="00BB01D3"/>
    <w:rsid w:val="00BB094C"/>
    <w:rsid w:val="00BB2224"/>
    <w:rsid w:val="00BB2B1D"/>
    <w:rsid w:val="00BB4AA5"/>
    <w:rsid w:val="00BB5ED6"/>
    <w:rsid w:val="00BC043C"/>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0F8"/>
    <w:rsid w:val="00C17300"/>
    <w:rsid w:val="00C17DF5"/>
    <w:rsid w:val="00C20878"/>
    <w:rsid w:val="00C21187"/>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53632"/>
    <w:rsid w:val="00C53EDF"/>
    <w:rsid w:val="00C5535F"/>
    <w:rsid w:val="00C55A74"/>
    <w:rsid w:val="00C55E11"/>
    <w:rsid w:val="00C572DD"/>
    <w:rsid w:val="00C61A42"/>
    <w:rsid w:val="00C6222F"/>
    <w:rsid w:val="00C630E0"/>
    <w:rsid w:val="00C64328"/>
    <w:rsid w:val="00C6437B"/>
    <w:rsid w:val="00C65039"/>
    <w:rsid w:val="00C67FE9"/>
    <w:rsid w:val="00C70248"/>
    <w:rsid w:val="00C72BF0"/>
    <w:rsid w:val="00C72F48"/>
    <w:rsid w:val="00C7599A"/>
    <w:rsid w:val="00C75BDD"/>
    <w:rsid w:val="00C77123"/>
    <w:rsid w:val="00C82385"/>
    <w:rsid w:val="00C8238B"/>
    <w:rsid w:val="00C82A68"/>
    <w:rsid w:val="00C83C85"/>
    <w:rsid w:val="00C845A7"/>
    <w:rsid w:val="00C84AA2"/>
    <w:rsid w:val="00C85713"/>
    <w:rsid w:val="00C85E61"/>
    <w:rsid w:val="00C875A0"/>
    <w:rsid w:val="00C922DC"/>
    <w:rsid w:val="00C926BA"/>
    <w:rsid w:val="00C94282"/>
    <w:rsid w:val="00C9525A"/>
    <w:rsid w:val="00C95D3C"/>
    <w:rsid w:val="00C965A3"/>
    <w:rsid w:val="00CA270E"/>
    <w:rsid w:val="00CA44D7"/>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5415"/>
    <w:rsid w:val="00CC61D1"/>
    <w:rsid w:val="00CC7103"/>
    <w:rsid w:val="00CD2530"/>
    <w:rsid w:val="00CD352D"/>
    <w:rsid w:val="00CD472C"/>
    <w:rsid w:val="00CD6227"/>
    <w:rsid w:val="00CD6EEC"/>
    <w:rsid w:val="00CE16DC"/>
    <w:rsid w:val="00CE1772"/>
    <w:rsid w:val="00CE23A7"/>
    <w:rsid w:val="00CE490D"/>
    <w:rsid w:val="00CE4CDF"/>
    <w:rsid w:val="00CE4EC0"/>
    <w:rsid w:val="00CE6306"/>
    <w:rsid w:val="00CE741E"/>
    <w:rsid w:val="00CF0BA1"/>
    <w:rsid w:val="00CF1508"/>
    <w:rsid w:val="00CF20FE"/>
    <w:rsid w:val="00CF26CF"/>
    <w:rsid w:val="00CF3041"/>
    <w:rsid w:val="00CF39F0"/>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21F6"/>
    <w:rsid w:val="00DE3716"/>
    <w:rsid w:val="00DE38A4"/>
    <w:rsid w:val="00DE4503"/>
    <w:rsid w:val="00DE5475"/>
    <w:rsid w:val="00DE7BF8"/>
    <w:rsid w:val="00DE7F83"/>
    <w:rsid w:val="00DF08CE"/>
    <w:rsid w:val="00DF0F6C"/>
    <w:rsid w:val="00DF1A0A"/>
    <w:rsid w:val="00DF2AA5"/>
    <w:rsid w:val="00DF4BD3"/>
    <w:rsid w:val="00DF5C54"/>
    <w:rsid w:val="00DF6091"/>
    <w:rsid w:val="00DF6483"/>
    <w:rsid w:val="00DF66CC"/>
    <w:rsid w:val="00DF76BE"/>
    <w:rsid w:val="00DF77C7"/>
    <w:rsid w:val="00DF7A4E"/>
    <w:rsid w:val="00E001BB"/>
    <w:rsid w:val="00E0045A"/>
    <w:rsid w:val="00E0230E"/>
    <w:rsid w:val="00E030DA"/>
    <w:rsid w:val="00E03A79"/>
    <w:rsid w:val="00E04E6E"/>
    <w:rsid w:val="00E050BA"/>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2F6"/>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7B2"/>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E6069"/>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6B5"/>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2170"/>
    <w:rsid w:val="00FE4993"/>
    <w:rsid w:val="00FF0757"/>
    <w:rsid w:val="00FF627D"/>
    <w:rsid w:val="00FF72B3"/>
    <w:rsid w:val="14D0D49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48104">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922223292">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9257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vo.matsiselts@keskkonnaamet.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jaak.verlin@rkas.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avo.matsiselts@keskkonnaamet.ee" TargetMode="Externa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rt.salusaar@rka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5F25KTUSNP4X-205032580-158294</_dlc_DocId>
    <_dlc_DocIdUrl xmlns="d65e48b5-f38d-431e-9b4f-47403bf4583f">
      <Url>https://rkas.sharepoint.com/Kliendisuhted/_layouts/15/DocIdRedir.aspx?ID=5F25KTUSNP4X-205032580-158294</Url>
      <Description>5F25KTUSNP4X-205032580-158294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2.xml><?xml version="1.0" encoding="utf-8"?>
<ds:datastoreItem xmlns:ds="http://schemas.openxmlformats.org/officeDocument/2006/customXml" ds:itemID="{22085386-824A-4DDC-B819-B70A4B548971}">
  <ds:schemaRefs>
    <ds:schemaRef ds:uri="http://schemas.microsoft.com/sharepoint/events"/>
  </ds:schemaRefs>
</ds:datastoreItem>
</file>

<file path=customXml/itemProps3.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4.xml><?xml version="1.0" encoding="utf-8"?>
<ds:datastoreItem xmlns:ds="http://schemas.openxmlformats.org/officeDocument/2006/customXml" ds:itemID="{F48417C1-135F-495B-865E-559742DEC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6.xml><?xml version="1.0" encoding="utf-8"?>
<ds:datastoreItem xmlns:ds="http://schemas.openxmlformats.org/officeDocument/2006/customXml" ds:itemID="{54AEE445-F08F-4AE4-BE1C-5B9A175064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2373</Words>
  <Characters>18567</Characters>
  <Application>Microsoft Office Word</Application>
  <DocSecurity>0</DocSecurity>
  <Lines>154</Lines>
  <Paragraphs>41</Paragraphs>
  <ScaleCrop>false</ScaleCrop>
  <HeadingPairs>
    <vt:vector size="2" baseType="variant">
      <vt:variant>
        <vt:lpstr>Pealkiri</vt:lpstr>
      </vt:variant>
      <vt:variant>
        <vt:i4>1</vt:i4>
      </vt:variant>
    </vt:vector>
  </HeadingPairs>
  <TitlesOfParts>
    <vt:vector size="1" baseType="lpstr">
      <vt:lpstr>Investeeringute kokkulepe</vt:lpstr>
    </vt:vector>
  </TitlesOfParts>
  <Company>Riigi Kinnisvara AS</Company>
  <LinksUpToDate>false</LinksUpToDate>
  <CharactersWithSpaces>20899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17</cp:revision>
  <cp:lastPrinted>2017-11-16T12:28:00Z</cp:lastPrinted>
  <dcterms:created xsi:type="dcterms:W3CDTF">2024-08-12T12:49:00Z</dcterms:created>
  <dcterms:modified xsi:type="dcterms:W3CDTF">2024-09-19T08:36:00Z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y fmtid="{D5CDD505-2E9C-101B-9397-08002B2CF9AE}" pid="9" name="_dlc_DocIdItemGuid">
    <vt:lpwstr>ca1c05a2-c847-4796-8e16-2ab3904474cf</vt:lpwstr>
  </property>
</Properties>
</file>